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B31AE" w14:textId="77777777" w:rsidR="007C1D1C" w:rsidRDefault="007C1D1C" w:rsidP="007C1D1C">
      <w:pPr>
        <w:pStyle w:val="CDText"/>
        <w:rPr>
          <w:lang w:val="en-GB" w:eastAsia="de-DE"/>
        </w:rPr>
      </w:pPr>
    </w:p>
    <w:p w14:paraId="66FDA6B7" w14:textId="77777777" w:rsidR="007E04AA" w:rsidRDefault="007E04AA" w:rsidP="007C1D1C">
      <w:pPr>
        <w:pStyle w:val="CDText"/>
        <w:rPr>
          <w:lang w:val="en-GB" w:eastAsia="de-DE"/>
        </w:rPr>
      </w:pPr>
    </w:p>
    <w:p w14:paraId="2BF1B7C3" w14:textId="77777777" w:rsidR="007E04AA" w:rsidRDefault="007E04AA" w:rsidP="007C1D1C">
      <w:pPr>
        <w:pStyle w:val="CDText"/>
        <w:rPr>
          <w:lang w:val="en-GB" w:eastAsia="de-DE"/>
        </w:rPr>
      </w:pPr>
    </w:p>
    <w:p w14:paraId="73238249" w14:textId="18D0368A" w:rsidR="007E04AA" w:rsidRPr="001D6A7F" w:rsidRDefault="007E04AA" w:rsidP="007C1D1C">
      <w:pPr>
        <w:pStyle w:val="CDText"/>
        <w:rPr>
          <w:lang w:val="en-GB" w:eastAsia="de-DE"/>
        </w:rPr>
      </w:pPr>
    </w:p>
    <w:p w14:paraId="7AECC967" w14:textId="10F47E86" w:rsidR="00156D22" w:rsidRDefault="00156D22" w:rsidP="00B94458">
      <w:pPr>
        <w:pStyle w:val="CDTitel"/>
        <w:rPr>
          <w:b/>
          <w:bCs/>
        </w:rPr>
      </w:pPr>
      <w:r w:rsidRPr="00156D22">
        <w:rPr>
          <w:b/>
          <w:bCs/>
        </w:rPr>
        <w:t>Technical concept of the stage m</w:t>
      </w:r>
      <w:r w:rsidR="00A11686">
        <w:rPr>
          <w:b/>
          <w:bCs/>
        </w:rPr>
        <w:t>ACHINERY</w:t>
      </w:r>
      <w:r w:rsidRPr="00156D22">
        <w:rPr>
          <w:b/>
          <w:bCs/>
        </w:rPr>
        <w:t xml:space="preserve"> of the Main Stage and Chamber Stage</w:t>
      </w:r>
    </w:p>
    <w:p w14:paraId="3828EF73" w14:textId="7E6B7176" w:rsidR="007E04AA" w:rsidRDefault="00B94458" w:rsidP="00B94458">
      <w:pPr>
        <w:pStyle w:val="CDTitel"/>
        <w:rPr>
          <w:lang w:val="en-GB"/>
        </w:rPr>
      </w:pPr>
      <w:r>
        <w:rPr>
          <w:lang w:val="en-GB"/>
        </w:rPr>
        <w:t>Polish naTional Opera</w:t>
      </w:r>
    </w:p>
    <w:p w14:paraId="78F4017D" w14:textId="27071603" w:rsidR="00156D22" w:rsidRPr="00B94458" w:rsidRDefault="00156D22" w:rsidP="00B94458">
      <w:pPr>
        <w:pStyle w:val="CDTitel"/>
        <w:rPr>
          <w:szCs w:val="24"/>
          <w:lang w:val="en-GB"/>
        </w:rPr>
      </w:pPr>
      <w:r>
        <w:rPr>
          <w:lang w:val="en-GB"/>
        </w:rPr>
        <w:t>Appendix 4</w:t>
      </w:r>
    </w:p>
    <w:p w14:paraId="1576CDB8" w14:textId="77777777" w:rsidR="007E04AA" w:rsidRDefault="007E04AA" w:rsidP="007C1D1C">
      <w:pPr>
        <w:pStyle w:val="CDText"/>
        <w:rPr>
          <w:lang w:val="en-GB" w:eastAsia="de-DE"/>
        </w:rPr>
      </w:pPr>
    </w:p>
    <w:p w14:paraId="09BED580" w14:textId="77777777" w:rsidR="007E04AA" w:rsidRDefault="007E04AA" w:rsidP="007C1D1C">
      <w:pPr>
        <w:pStyle w:val="CDText"/>
        <w:rPr>
          <w:lang w:val="en-GB" w:eastAsia="de-DE"/>
        </w:rPr>
      </w:pPr>
    </w:p>
    <w:p w14:paraId="7911582D" w14:textId="77777777" w:rsidR="007E04AA" w:rsidRDefault="007E04AA" w:rsidP="007C1D1C">
      <w:pPr>
        <w:pStyle w:val="CDText"/>
        <w:rPr>
          <w:lang w:val="en-GB" w:eastAsia="de-DE"/>
        </w:rPr>
      </w:pPr>
    </w:p>
    <w:p w14:paraId="2970BDE5" w14:textId="77777777" w:rsidR="007E04AA" w:rsidRDefault="007E04AA" w:rsidP="007C1D1C">
      <w:pPr>
        <w:pStyle w:val="CDText"/>
        <w:rPr>
          <w:lang w:val="en-GB" w:eastAsia="de-DE"/>
        </w:rPr>
      </w:pPr>
    </w:p>
    <w:p w14:paraId="6531C44B" w14:textId="77777777" w:rsidR="007E04AA" w:rsidRDefault="007E04AA" w:rsidP="007C1D1C">
      <w:pPr>
        <w:pStyle w:val="CDText"/>
        <w:rPr>
          <w:lang w:val="en-GB" w:eastAsia="de-DE"/>
        </w:rPr>
      </w:pPr>
    </w:p>
    <w:p w14:paraId="414463BD" w14:textId="77777777" w:rsidR="007E04AA" w:rsidRDefault="007E04AA" w:rsidP="007C1D1C">
      <w:pPr>
        <w:pStyle w:val="CDText"/>
        <w:rPr>
          <w:lang w:val="en-GB" w:eastAsia="de-DE"/>
        </w:rPr>
      </w:pPr>
    </w:p>
    <w:p w14:paraId="77B3121D" w14:textId="77777777" w:rsidR="007E04AA" w:rsidRDefault="007E04AA" w:rsidP="007C1D1C">
      <w:pPr>
        <w:pStyle w:val="CDText"/>
        <w:rPr>
          <w:lang w:val="en-GB" w:eastAsia="de-DE"/>
        </w:rPr>
      </w:pPr>
    </w:p>
    <w:p w14:paraId="2BCAD52D" w14:textId="77777777" w:rsidR="007E04AA" w:rsidRDefault="007E04AA" w:rsidP="007C1D1C">
      <w:pPr>
        <w:pStyle w:val="CDText"/>
        <w:rPr>
          <w:lang w:val="en-GB" w:eastAsia="de-DE"/>
        </w:rPr>
      </w:pPr>
    </w:p>
    <w:p w14:paraId="1F60F5E4" w14:textId="77777777" w:rsidR="007E04AA" w:rsidRDefault="007E04AA" w:rsidP="007C1D1C">
      <w:pPr>
        <w:pStyle w:val="CDText"/>
        <w:rPr>
          <w:lang w:val="en-GB" w:eastAsia="de-DE"/>
        </w:rPr>
      </w:pPr>
    </w:p>
    <w:p w14:paraId="65C5FDCC" w14:textId="77777777" w:rsidR="007E04AA" w:rsidRDefault="007E04AA" w:rsidP="007C1D1C">
      <w:pPr>
        <w:pStyle w:val="CDText"/>
        <w:rPr>
          <w:lang w:val="en-GB" w:eastAsia="de-DE"/>
        </w:rPr>
      </w:pPr>
    </w:p>
    <w:p w14:paraId="77A6705E" w14:textId="77777777" w:rsidR="007E04AA" w:rsidRDefault="007E04AA" w:rsidP="007C1D1C">
      <w:pPr>
        <w:pStyle w:val="CDText"/>
        <w:rPr>
          <w:lang w:val="en-GB" w:eastAsia="de-DE"/>
        </w:rPr>
      </w:pPr>
    </w:p>
    <w:p w14:paraId="56B04BC1" w14:textId="77777777" w:rsidR="00B94458" w:rsidRDefault="00B94458" w:rsidP="007C1D1C">
      <w:pPr>
        <w:pStyle w:val="CDText"/>
        <w:rPr>
          <w:lang w:val="en-GB" w:eastAsia="de-DE"/>
        </w:rPr>
      </w:pPr>
    </w:p>
    <w:p w14:paraId="597435AA" w14:textId="77777777" w:rsidR="00B94458" w:rsidRDefault="00B94458" w:rsidP="007C1D1C">
      <w:pPr>
        <w:pStyle w:val="CDText"/>
        <w:rPr>
          <w:lang w:val="en-GB" w:eastAsia="de-DE"/>
        </w:rPr>
      </w:pPr>
    </w:p>
    <w:p w14:paraId="3D588561" w14:textId="77777777" w:rsidR="00B94458" w:rsidRDefault="00B94458" w:rsidP="007C1D1C">
      <w:pPr>
        <w:pStyle w:val="CDText"/>
        <w:rPr>
          <w:lang w:val="en-GB" w:eastAsia="de-DE"/>
        </w:rPr>
      </w:pPr>
    </w:p>
    <w:p w14:paraId="4566096D" w14:textId="77777777" w:rsidR="00B94458" w:rsidRDefault="00B94458" w:rsidP="007C1D1C">
      <w:pPr>
        <w:pStyle w:val="CDText"/>
        <w:rPr>
          <w:lang w:val="en-GB" w:eastAsia="de-DE"/>
        </w:rPr>
      </w:pPr>
    </w:p>
    <w:p w14:paraId="54E94209" w14:textId="77777777" w:rsidR="00B94458" w:rsidRDefault="00B94458" w:rsidP="007C1D1C">
      <w:pPr>
        <w:pStyle w:val="CDText"/>
        <w:rPr>
          <w:lang w:val="en-GB" w:eastAsia="de-DE"/>
        </w:rPr>
      </w:pPr>
    </w:p>
    <w:p w14:paraId="2C567E11" w14:textId="77777777" w:rsidR="00B94458" w:rsidRDefault="00B94458" w:rsidP="007C1D1C">
      <w:pPr>
        <w:pStyle w:val="CDText"/>
        <w:rPr>
          <w:lang w:val="en-GB" w:eastAsia="de-DE"/>
        </w:rPr>
      </w:pPr>
    </w:p>
    <w:p w14:paraId="198B7BA9" w14:textId="630C6737" w:rsidR="00B94458" w:rsidRPr="00156D22" w:rsidRDefault="00156D22" w:rsidP="007C1D1C">
      <w:pPr>
        <w:pStyle w:val="CDText"/>
        <w:rPr>
          <w:lang w:val="en-US" w:eastAsia="de-DE"/>
        </w:rPr>
      </w:pPr>
      <w:r w:rsidRPr="00156D22">
        <w:rPr>
          <w:lang w:val="en-US" w:eastAsia="de-DE"/>
        </w:rPr>
        <w:t>Technical details in this d</w:t>
      </w:r>
      <w:r>
        <w:rPr>
          <w:lang w:val="en-US" w:eastAsia="de-DE"/>
        </w:rPr>
        <w:t xml:space="preserve">ocument represent preliminary assumption by </w:t>
      </w:r>
      <w:proofErr w:type="spellStart"/>
      <w:r w:rsidR="009A2948">
        <w:t>Contracting</w:t>
      </w:r>
      <w:proofErr w:type="spellEnd"/>
      <w:r w:rsidR="00A11686">
        <w:rPr>
          <w:lang w:val="en-US" w:eastAsia="de-DE"/>
        </w:rPr>
        <w:t xml:space="preserve"> Party</w:t>
      </w:r>
      <w:r>
        <w:rPr>
          <w:lang w:val="en-US" w:eastAsia="de-DE"/>
        </w:rPr>
        <w:t xml:space="preserve">. </w:t>
      </w:r>
      <w:proofErr w:type="spellStart"/>
      <w:r w:rsidR="009A2948">
        <w:t>Contracting</w:t>
      </w:r>
      <w:proofErr w:type="spellEnd"/>
      <w:r w:rsidR="009A2948">
        <w:t xml:space="preserve"> </w:t>
      </w:r>
      <w:r w:rsidR="00A11686">
        <w:rPr>
          <w:lang w:val="en-US" w:eastAsia="de-DE"/>
        </w:rPr>
        <w:t>Party</w:t>
      </w:r>
      <w:r w:rsidRPr="00156D22">
        <w:rPr>
          <w:lang w:val="en-US" w:eastAsia="de-DE"/>
        </w:rPr>
        <w:t xml:space="preserve"> allows to change the technical details in t</w:t>
      </w:r>
      <w:r>
        <w:rPr>
          <w:lang w:val="en-US" w:eastAsia="de-DE"/>
        </w:rPr>
        <w:t xml:space="preserve">his document during the preparation of the “Functional and Utility Program”. All the changes need to be confirmed by </w:t>
      </w:r>
      <w:proofErr w:type="spellStart"/>
      <w:r w:rsidR="009A2948">
        <w:t>Contracting</w:t>
      </w:r>
      <w:proofErr w:type="spellEnd"/>
      <w:r w:rsidR="009A2948">
        <w:t xml:space="preserve"> </w:t>
      </w:r>
      <w:r w:rsidR="00A11686">
        <w:rPr>
          <w:lang w:val="en-US" w:eastAsia="de-DE"/>
        </w:rPr>
        <w:t>Party</w:t>
      </w:r>
      <w:r>
        <w:rPr>
          <w:lang w:val="en-US" w:eastAsia="de-DE"/>
        </w:rPr>
        <w:t xml:space="preserve">. </w:t>
      </w:r>
    </w:p>
    <w:p w14:paraId="4731D09E" w14:textId="77777777" w:rsidR="007E04AA" w:rsidRPr="00A11686" w:rsidRDefault="007E04AA" w:rsidP="007C1D1C">
      <w:pPr>
        <w:pStyle w:val="CDText"/>
        <w:rPr>
          <w:lang w:val="en-US" w:eastAsia="de-DE"/>
        </w:rPr>
      </w:pPr>
    </w:p>
    <w:p w14:paraId="051BEAB2" w14:textId="77777777" w:rsidR="00A1388F" w:rsidRPr="001D6A7F" w:rsidRDefault="00A1388F" w:rsidP="00A1388F">
      <w:pPr>
        <w:pStyle w:val="CDTextfett"/>
        <w:rPr>
          <w:lang w:val="en-GB"/>
        </w:rPr>
      </w:pPr>
      <w:r w:rsidRPr="001D6A7F">
        <w:rPr>
          <w:lang w:val="en-GB"/>
        </w:rPr>
        <w:t>Index</w:t>
      </w:r>
    </w:p>
    <w:p w14:paraId="1B076477" w14:textId="77777777" w:rsidR="00A1388F" w:rsidRPr="001D6A7F" w:rsidRDefault="00A1388F" w:rsidP="00A37FCE">
      <w:pPr>
        <w:pStyle w:val="CDText"/>
        <w:rPr>
          <w:lang w:val="en-GB"/>
        </w:rPr>
      </w:pPr>
    </w:p>
    <w:bookmarkStart w:id="0" w:name="_Toc392453129"/>
    <w:bookmarkEnd w:id="0"/>
    <w:p w14:paraId="516080DC" w14:textId="2E6E2E7C" w:rsidR="00156D22" w:rsidRDefault="0092168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1D6A7F">
        <w:rPr>
          <w:lang w:val="en-GB"/>
        </w:rPr>
        <w:fldChar w:fldCharType="begin"/>
      </w:r>
      <w:r w:rsidRPr="001D6A7F">
        <w:rPr>
          <w:lang w:val="en-GB"/>
        </w:rPr>
        <w:instrText xml:space="preserve"> TOC \o "1-3" \t "CD Überschrift 1;1;CD Überschrift 2;2;CD Überschrift 3;3" </w:instrText>
      </w:r>
      <w:r w:rsidRPr="001D6A7F">
        <w:rPr>
          <w:lang w:val="en-GB"/>
        </w:rPr>
        <w:fldChar w:fldCharType="separate"/>
      </w:r>
      <w:r w:rsidR="00156D22" w:rsidRPr="000A4F7B">
        <w:rPr>
          <w:noProof/>
          <w:lang w:val="en-GB"/>
        </w:rPr>
        <w:t>1.</w:t>
      </w:r>
      <w:r w:rsidR="00156D22"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="00156D22" w:rsidRPr="000A4F7B">
        <w:rPr>
          <w:noProof/>
          <w:lang w:val="en-GB"/>
        </w:rPr>
        <w:t>Opera House</w:t>
      </w:r>
      <w:r w:rsidR="00156D22">
        <w:rPr>
          <w:noProof/>
        </w:rPr>
        <w:tab/>
      </w:r>
      <w:r w:rsidR="00156D22">
        <w:rPr>
          <w:noProof/>
        </w:rPr>
        <w:fldChar w:fldCharType="begin"/>
      </w:r>
      <w:r w:rsidR="00156D22">
        <w:rPr>
          <w:noProof/>
        </w:rPr>
        <w:instrText xml:space="preserve"> PAGEREF _Toc207117037 \h </w:instrText>
      </w:r>
      <w:r w:rsidR="00156D22">
        <w:rPr>
          <w:noProof/>
        </w:rPr>
      </w:r>
      <w:r w:rsidR="00156D22">
        <w:rPr>
          <w:noProof/>
        </w:rPr>
        <w:fldChar w:fldCharType="separate"/>
      </w:r>
      <w:r w:rsidR="00156D22">
        <w:rPr>
          <w:noProof/>
        </w:rPr>
        <w:t>4</w:t>
      </w:r>
      <w:r w:rsidR="00156D22">
        <w:rPr>
          <w:noProof/>
        </w:rPr>
        <w:fldChar w:fldCharType="end"/>
      </w:r>
    </w:p>
    <w:p w14:paraId="7E3C6743" w14:textId="3AB154D1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Upper Stage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E527265" w14:textId="319AE91F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Fly Bars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FB6CAC" w14:textId="307E9008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Panorama Bars outer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784F68D" w14:textId="79225866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Panorama Bars inner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2F340A3" w14:textId="46D4A1A2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>
        <w:rPr>
          <w:noProof/>
        </w:rPr>
        <w:t>1.1.4.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Point Hoists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0376A5" w14:textId="31BA7AE5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US"/>
        </w:rPr>
        <w:t>1.1.5.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US"/>
        </w:rPr>
        <w:t>Lighting Bridge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4EB7214" w14:textId="38B55197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US"/>
        </w:rPr>
        <w:t>1.1.6.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US"/>
        </w:rPr>
        <w:t>Lighting Ladders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78456CF" w14:textId="09653679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1.1.7.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Crane System Stage Right and Stage Left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B033277" w14:textId="6F047B4F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1.1.8.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Rear stage Point Hoists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4B3F552" w14:textId="5F66F698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1.1.9.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Rear stage Flybars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6D70875" w14:textId="394432A0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1.1.10.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Proscenium Bridge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26C36CA" w14:textId="0D4E136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1.1.11.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Proscenium Fly Bars + curtains (Wagner, Guillotine (sound proof), Gauze, Bi-Parting)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C7EA565" w14:textId="7534CAA8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1.1.12.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Harlequin™ foldable floor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19BEE82" w14:textId="573CADB8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1.1.13.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Fire Curtains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619AA66" w14:textId="5826A621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Lower Stage Equipment – all areas at stage level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1AAD53C" w14:textId="313AE2B1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Main Stage elevators with stage traps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1C331E4" w14:textId="0E56AD05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Stage Wagons – sinking to stage level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85DE287" w14:textId="43E4679D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Stage Platform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4C821B2" w14:textId="2313D86C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1.2.4.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Revolve Wagon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CC17C8A" w14:textId="1A8903E6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1.2.5.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Orchestra Lifts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5D36990" w14:textId="3850FC91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1.2.6.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Orchestra Lifts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A859253" w14:textId="1CC62B16" w:rsidR="00156D22" w:rsidRDefault="00156D2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Chamber theatre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14B7243" w14:textId="4CF0B2CE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Upper Stage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66B54B2" w14:textId="61E696B5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Fly Bars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6E9D2121" w14:textId="6F31B3D1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US"/>
        </w:rPr>
        <w:t>2.1.2.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US"/>
        </w:rPr>
        <w:t>Lighting Bars - use of 9 flybars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D0CE17B" w14:textId="16C403EF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Panorama Bars outer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1232F424" w14:textId="02B5876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2.1.4.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Panorama Bars inner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47CCD55B" w14:textId="12A5210D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2.1.5.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Sound Curtain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1821DA74" w14:textId="47143C7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2.1.6.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Main Curtain (bi-parting)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65C6582C" w14:textId="16DCD53C" w:rsidR="00156D22" w:rsidRDefault="00156D22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b/>
          <w:bCs/>
          <w:noProof/>
          <w:u w:val="single"/>
          <w:lang w:val="en-GB"/>
        </w:rPr>
        <w:t>Technical 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05318D7E" w14:textId="12F6CCB0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Lower Stage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590DD7C4" w14:textId="15655A70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2.2.1.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Orchestra Lifts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031B4E80" w14:textId="1A2E5ED5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2.2.2.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Orchestra Lifts 2+3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99F453D" w14:textId="04ECDF83" w:rsidR="00156D22" w:rsidRDefault="00156D22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b/>
          <w:bCs/>
          <w:noProof/>
          <w:u w:val="single"/>
          <w:lang w:val="en-GB"/>
        </w:rPr>
        <w:t>Technical 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E300C9A" w14:textId="6146DEA4" w:rsidR="00156D22" w:rsidRDefault="00156D2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lastRenderedPageBreak/>
        <w:t>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Additional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605FD1" w14:textId="5C1CEE25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Main stage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0488FBE" w14:textId="6B79331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Lighting storage units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ABF5C6B" w14:textId="5B4DB71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floor decking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A493A07" w14:textId="099D868B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Moveable portal towers – friction drive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644117C" w14:textId="436AFE9A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3.1.4.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 technical grid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C5F8DF3" w14:textId="3C40A86E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3.1.5.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main stage galleries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8D57D32" w14:textId="34093E74" w:rsidR="00156D22" w:rsidRDefault="00156D2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Chamber stage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1309972" w14:textId="60D2590C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3.2.1.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Harlequin™ liberty switch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07B5952" w14:textId="539728D2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3.2.2.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floor decking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E6D64" w14:textId="20884163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3.2.3.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technical grid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576906" w14:textId="2C63EF1D" w:rsidR="00156D22" w:rsidRDefault="00156D2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</w:pPr>
      <w:r w:rsidRPr="000A4F7B">
        <w:rPr>
          <w:noProof/>
          <w:lang w:val="en-GB"/>
        </w:rPr>
        <w:t>3.2.4.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US"/>
          <w14:ligatures w14:val="standardContextual"/>
        </w:rPr>
        <w:tab/>
      </w:r>
      <w:r w:rsidRPr="000A4F7B">
        <w:rPr>
          <w:noProof/>
          <w:lang w:val="en-GB"/>
        </w:rPr>
        <w:t>New stage galleries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_Toc207117083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882006A" w14:textId="4564E0E6" w:rsidR="00A06095" w:rsidRPr="001D6A7F" w:rsidRDefault="00921681" w:rsidP="00921681">
      <w:pPr>
        <w:pStyle w:val="Spistreci3"/>
        <w:tabs>
          <w:tab w:val="left" w:pos="1320"/>
          <w:tab w:val="right" w:leader="dot" w:pos="9062"/>
        </w:tabs>
        <w:ind w:left="0"/>
        <w:rPr>
          <w:lang w:val="en-GB"/>
        </w:rPr>
      </w:pPr>
      <w:r w:rsidRPr="001D6A7F">
        <w:rPr>
          <w:lang w:val="en-GB"/>
        </w:rPr>
        <w:fldChar w:fldCharType="end"/>
      </w:r>
    </w:p>
    <w:p w14:paraId="5E56CEA1" w14:textId="5C13EE5E" w:rsidR="008F25D8" w:rsidRDefault="00A1388F" w:rsidP="00FE60C6">
      <w:pPr>
        <w:pStyle w:val="CDTitel"/>
        <w:rPr>
          <w:lang w:val="en-GB"/>
        </w:rPr>
      </w:pPr>
      <w:r w:rsidRPr="001D6A7F">
        <w:rPr>
          <w:lang w:val="en-GB"/>
        </w:rPr>
        <w:br w:type="page"/>
      </w:r>
      <w:r w:rsidR="00C67BDE" w:rsidRPr="001D6A7F">
        <w:rPr>
          <w:lang w:val="en-GB"/>
        </w:rPr>
        <w:lastRenderedPageBreak/>
        <w:t xml:space="preserve">Technical </w:t>
      </w:r>
      <w:r w:rsidR="00156D22">
        <w:rPr>
          <w:lang w:val="en-GB"/>
        </w:rPr>
        <w:t>Concept</w:t>
      </w:r>
    </w:p>
    <w:p w14:paraId="4341D473" w14:textId="77777777" w:rsidR="00EA3015" w:rsidRDefault="00EA3015" w:rsidP="00EA3015">
      <w:pPr>
        <w:pStyle w:val="CDText"/>
        <w:rPr>
          <w:lang w:val="en-GB"/>
        </w:rPr>
      </w:pPr>
    </w:p>
    <w:p w14:paraId="4F801113" w14:textId="77777777" w:rsidR="006D595B" w:rsidRPr="001D6A7F" w:rsidRDefault="006D595B" w:rsidP="006D595B">
      <w:pPr>
        <w:pStyle w:val="CDberschrift1"/>
        <w:rPr>
          <w:lang w:val="en-GB"/>
        </w:rPr>
      </w:pPr>
      <w:bookmarkStart w:id="1" w:name="_Toc207117037"/>
      <w:r>
        <w:rPr>
          <w:lang w:val="en-GB"/>
        </w:rPr>
        <w:t>Opera House</w:t>
      </w:r>
      <w:bookmarkEnd w:id="1"/>
    </w:p>
    <w:p w14:paraId="7F1BE2CF" w14:textId="23ECFA29" w:rsidR="00C67BDE" w:rsidRPr="001D6A7F" w:rsidRDefault="00C67BDE" w:rsidP="006D595B">
      <w:pPr>
        <w:pStyle w:val="CDberschrift2"/>
        <w:rPr>
          <w:lang w:val="en-GB"/>
        </w:rPr>
      </w:pPr>
      <w:bookmarkStart w:id="2" w:name="_Toc504128536"/>
      <w:bookmarkStart w:id="3" w:name="_Toc207117038"/>
      <w:r w:rsidRPr="001D6A7F">
        <w:rPr>
          <w:lang w:val="en-GB"/>
        </w:rPr>
        <w:t>Upper Stage Equipment</w:t>
      </w:r>
      <w:bookmarkEnd w:id="2"/>
      <w:bookmarkEnd w:id="3"/>
    </w:p>
    <w:p w14:paraId="6BD92864" w14:textId="3F4877DE" w:rsidR="00C67BDE" w:rsidRPr="001D6A7F" w:rsidRDefault="00C67BDE" w:rsidP="00585A8F">
      <w:pPr>
        <w:pStyle w:val="CDberschrift3"/>
        <w:rPr>
          <w:lang w:val="en-GB"/>
        </w:rPr>
      </w:pPr>
      <w:r w:rsidRPr="001D6A7F">
        <w:rPr>
          <w:lang w:val="en-GB"/>
        </w:rPr>
        <w:t xml:space="preserve"> </w:t>
      </w:r>
      <w:bookmarkStart w:id="4" w:name="_Toc504128537"/>
      <w:bookmarkStart w:id="5" w:name="_Toc207117039"/>
      <w:r w:rsidRPr="001D6A7F">
        <w:rPr>
          <w:lang w:val="en-GB"/>
        </w:rPr>
        <w:t>Fly Bars</w:t>
      </w:r>
      <w:bookmarkEnd w:id="4"/>
      <w:bookmarkEnd w:id="5"/>
      <w:ins w:id="6" w:author="Matthew Kamionka" w:date="2025-05-19T10:36:00Z" w16du:dateUtc="2025-05-19T08:36:00Z">
        <w:r w:rsidR="000D2746">
          <w:rPr>
            <w:lang w:val="en-GB"/>
          </w:rPr>
          <w:t xml:space="preserve"> </w:t>
        </w:r>
      </w:ins>
    </w:p>
    <w:p w14:paraId="04EF74A6" w14:textId="77777777" w:rsidR="00C67BDE" w:rsidRPr="001D6A7F" w:rsidRDefault="00C67BDE" w:rsidP="00731E75">
      <w:pPr>
        <w:pStyle w:val="CDTextfettunter"/>
      </w:pPr>
      <w:r w:rsidRPr="001D6A7F">
        <w:t>Technical Data</w:t>
      </w:r>
    </w:p>
    <w:p w14:paraId="715AC291" w14:textId="36870480" w:rsidR="00C67BDE" w:rsidRPr="001D6A7F" w:rsidRDefault="00C67BDE" w:rsidP="00085283">
      <w:pPr>
        <w:pStyle w:val="CDTechnicalDataText"/>
      </w:pPr>
      <w:r w:rsidRPr="001D6A7F">
        <w:t xml:space="preserve">Quantity: </w:t>
      </w:r>
      <w:r w:rsidRPr="001D6A7F">
        <w:tab/>
      </w:r>
      <w:r w:rsidR="00CF3D9D">
        <w:t>75</w:t>
      </w:r>
      <w:r w:rsidRPr="001D6A7F">
        <w:t xml:space="preserve"> pcs.</w:t>
      </w:r>
    </w:p>
    <w:p w14:paraId="41E732B5" w14:textId="40B49C95" w:rsidR="00C67BDE" w:rsidRPr="001D6A7F" w:rsidRDefault="00C67BDE" w:rsidP="00085283">
      <w:pPr>
        <w:pStyle w:val="CDTechnicalDataText"/>
      </w:pPr>
      <w:r w:rsidRPr="001D6A7F">
        <w:t>Type of drive:</w:t>
      </w:r>
      <w:r w:rsidRPr="001D6A7F">
        <w:tab/>
        <w:t>electromechanical wire rope winch</w:t>
      </w:r>
      <w:r w:rsidR="00F52377" w:rsidRPr="001D6A7F">
        <w:t xml:space="preserve"> </w:t>
      </w:r>
    </w:p>
    <w:p w14:paraId="5D91114F" w14:textId="72FE19F5" w:rsidR="00C67BDE" w:rsidRPr="001D6A7F" w:rsidRDefault="00C67BDE" w:rsidP="00085283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051EAA" w:rsidRPr="001D6A7F">
        <w:t>2</w:t>
      </w:r>
      <w:r w:rsidR="00051EAA">
        <w:t>6</w:t>
      </w:r>
      <w:r w:rsidR="00051EAA" w:rsidRPr="001D6A7F">
        <w:t xml:space="preserve"> </w:t>
      </w:r>
      <w:r w:rsidR="000B5768" w:rsidRPr="001D6A7F">
        <w:t>m</w:t>
      </w:r>
      <w:r w:rsidR="00B94458">
        <w:t xml:space="preserve"> (+ 1m extensions  on both sides)</w:t>
      </w:r>
    </w:p>
    <w:p w14:paraId="5F5BC9E5" w14:textId="77777777" w:rsidR="00C67BDE" w:rsidRPr="001D6A7F" w:rsidRDefault="00C67BDE" w:rsidP="00085283">
      <w:pPr>
        <w:pStyle w:val="CDTechnicalDataText"/>
      </w:pPr>
      <w:r w:rsidRPr="001D6A7F">
        <w:t xml:space="preserve">No. of lifting ropes: </w:t>
      </w:r>
      <w:r w:rsidRPr="001D6A7F">
        <w:tab/>
      </w:r>
      <w:r w:rsidR="00C70DD9" w:rsidRPr="001D6A7F">
        <w:t>6</w:t>
      </w:r>
      <w:r w:rsidRPr="001D6A7F">
        <w:t xml:space="preserve"> pieces</w:t>
      </w:r>
    </w:p>
    <w:p w14:paraId="16D73FC2" w14:textId="176A794F" w:rsidR="00C67BDE" w:rsidRPr="001D6A7F" w:rsidRDefault="00C67BDE" w:rsidP="00085283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 w:rsidR="000B5768" w:rsidRPr="001D6A7F">
        <w:t>3</w:t>
      </w:r>
      <w:r w:rsidR="00B94458">
        <w:t>4</w:t>
      </w:r>
      <w:r w:rsidRPr="001D6A7F">
        <w:t xml:space="preserve"> m</w:t>
      </w:r>
    </w:p>
    <w:p w14:paraId="5AB5C38D" w14:textId="77777777" w:rsidR="00C67BDE" w:rsidRPr="001D6A7F" w:rsidRDefault="00C67BDE" w:rsidP="00085283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0B5768" w:rsidRPr="001D6A7F">
        <w:t>1000</w:t>
      </w:r>
      <w:r w:rsidRPr="001D6A7F">
        <w:t xml:space="preserve"> kg</w:t>
      </w:r>
    </w:p>
    <w:p w14:paraId="0A1BDC68" w14:textId="5B7BFD9F" w:rsidR="00C67BDE" w:rsidRPr="001D6A7F" w:rsidRDefault="00C67BDE" w:rsidP="00085283">
      <w:pPr>
        <w:pStyle w:val="CDTechnicalDataText"/>
      </w:pPr>
      <w:r w:rsidRPr="001D6A7F">
        <w:t xml:space="preserve">Point load: </w:t>
      </w:r>
      <w:r w:rsidRPr="001D6A7F">
        <w:tab/>
      </w:r>
      <w:r w:rsidR="00B94458">
        <w:t>4</w:t>
      </w:r>
      <w:r w:rsidRPr="00262BFE">
        <w:t>00 kg</w:t>
      </w:r>
      <w:r w:rsidRPr="001D6A7F">
        <w:t xml:space="preserve"> (under wire rope)</w:t>
      </w:r>
      <w:r w:rsidR="000B5768" w:rsidRPr="001D6A7F">
        <w:t xml:space="preserve"> </w:t>
      </w:r>
    </w:p>
    <w:p w14:paraId="69E32FA3" w14:textId="77777777" w:rsidR="00C67BDE" w:rsidRPr="001D6A7F" w:rsidRDefault="00C67BDE" w:rsidP="00085283">
      <w:pPr>
        <w:pStyle w:val="CDTechnicalDataText"/>
      </w:pPr>
      <w:r w:rsidRPr="001D6A7F">
        <w:t>Lifting Speed:</w:t>
      </w:r>
      <w:r w:rsidRPr="001D6A7F">
        <w:tab/>
        <w:t>0.01 - 1.8 m/s with load up to 500 kg</w:t>
      </w:r>
    </w:p>
    <w:p w14:paraId="4BA76059" w14:textId="77777777" w:rsidR="00C67BDE" w:rsidRPr="001D6A7F" w:rsidRDefault="00C67BDE" w:rsidP="00085283">
      <w:pPr>
        <w:pStyle w:val="CDTechnicalDataText"/>
      </w:pPr>
      <w:r w:rsidRPr="001D6A7F">
        <w:tab/>
        <w:t xml:space="preserve">0.01 - 1.2 m/s with load up to </w:t>
      </w:r>
      <w:r w:rsidR="000B5768" w:rsidRPr="001D6A7F">
        <w:t>1000</w:t>
      </w:r>
      <w:r w:rsidRPr="001D6A7F">
        <w:t xml:space="preserve"> kg</w:t>
      </w:r>
    </w:p>
    <w:p w14:paraId="181CF2DD" w14:textId="62407B24" w:rsidR="000D2746" w:rsidRDefault="00C67BDE" w:rsidP="00085283">
      <w:pPr>
        <w:pStyle w:val="CDTechnicalDataText"/>
      </w:pPr>
      <w:r w:rsidRPr="001D6A7F">
        <w:t xml:space="preserve">Acceleration: </w:t>
      </w:r>
      <w:r w:rsidRPr="001D6A7F">
        <w:tab/>
        <w:t>max. 1.</w:t>
      </w:r>
      <w:r w:rsidR="00932A70" w:rsidRPr="001D6A7F">
        <w:t>2</w:t>
      </w:r>
      <w:r w:rsidRPr="001D6A7F">
        <w:t xml:space="preserve"> m/s²</w:t>
      </w:r>
    </w:p>
    <w:p w14:paraId="7F2FF8CC" w14:textId="77777777" w:rsidR="000D2746" w:rsidRPr="001D6A7F" w:rsidRDefault="000D2746" w:rsidP="00085283">
      <w:pPr>
        <w:pStyle w:val="CDTechnicalDataText"/>
      </w:pPr>
    </w:p>
    <w:p w14:paraId="05613EFC" w14:textId="77777777" w:rsidR="00C67BDE" w:rsidRPr="001D6A7F" w:rsidRDefault="00C67BDE" w:rsidP="00C67BDE">
      <w:pPr>
        <w:pStyle w:val="CDText"/>
        <w:rPr>
          <w:lang w:val="en-GB"/>
        </w:rPr>
      </w:pPr>
    </w:p>
    <w:p w14:paraId="7EBA0111" w14:textId="77777777" w:rsidR="006740B5" w:rsidRPr="001D6A7F" w:rsidRDefault="006740B5" w:rsidP="00585A8F">
      <w:pPr>
        <w:pStyle w:val="CDberschrift3"/>
        <w:rPr>
          <w:lang w:val="en-GB"/>
        </w:rPr>
      </w:pPr>
      <w:bookmarkStart w:id="7" w:name="_Toc207117040"/>
      <w:bookmarkStart w:id="8" w:name="_Toc362436438"/>
      <w:bookmarkStart w:id="9" w:name="_Toc367788277"/>
      <w:bookmarkStart w:id="10" w:name="_Toc369265372"/>
      <w:bookmarkStart w:id="11" w:name="_Toc494877931"/>
      <w:bookmarkStart w:id="12" w:name="_Toc504128544"/>
      <w:r w:rsidRPr="001D6A7F">
        <w:rPr>
          <w:lang w:val="en-GB"/>
        </w:rPr>
        <w:t xml:space="preserve">Panorama Bars </w:t>
      </w:r>
      <w:r w:rsidR="009D59CF" w:rsidRPr="001D6A7F">
        <w:rPr>
          <w:lang w:val="en-GB"/>
        </w:rPr>
        <w:t>outer</w:t>
      </w:r>
      <w:bookmarkEnd w:id="7"/>
    </w:p>
    <w:p w14:paraId="40C7D9DE" w14:textId="77777777" w:rsidR="006740B5" w:rsidRPr="00731E75" w:rsidRDefault="006740B5" w:rsidP="00731E75">
      <w:pPr>
        <w:pStyle w:val="CDTextfettunter"/>
      </w:pPr>
      <w:r w:rsidRPr="00731E75">
        <w:t>Technical Data</w:t>
      </w:r>
    </w:p>
    <w:p w14:paraId="4DFDFAAE" w14:textId="2F30DACF" w:rsidR="006740B5" w:rsidRPr="001D6A7F" w:rsidRDefault="006740B5" w:rsidP="00085283">
      <w:pPr>
        <w:pStyle w:val="CDTechnicalDataText"/>
      </w:pPr>
      <w:r w:rsidRPr="001D6A7F">
        <w:t xml:space="preserve">Quantity: </w:t>
      </w:r>
      <w:r w:rsidRPr="001D6A7F">
        <w:tab/>
      </w:r>
      <w:r w:rsidR="00CF3D9D">
        <w:t>4</w:t>
      </w:r>
      <w:r w:rsidRPr="001D6A7F">
        <w:t xml:space="preserve"> pcs.</w:t>
      </w:r>
    </w:p>
    <w:p w14:paraId="2386C7AB" w14:textId="367709BA" w:rsidR="006740B5" w:rsidRPr="001D6A7F" w:rsidRDefault="006740B5" w:rsidP="00085283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04A6B887" w14:textId="3EF94D3C" w:rsidR="006740B5" w:rsidRPr="001D6A7F" w:rsidRDefault="006740B5" w:rsidP="00085283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B84D39">
        <w:t>12</w:t>
      </w:r>
      <w:r w:rsidRPr="001D6A7F">
        <w:t xml:space="preserve"> m</w:t>
      </w:r>
    </w:p>
    <w:p w14:paraId="5C10262C" w14:textId="3CDC328E" w:rsidR="006740B5" w:rsidRPr="001D6A7F" w:rsidRDefault="006740B5" w:rsidP="00085283">
      <w:pPr>
        <w:pStyle w:val="CDTechnicalDataText"/>
      </w:pPr>
      <w:r w:rsidRPr="001D6A7F">
        <w:t xml:space="preserve">No. of lifting ropes: </w:t>
      </w:r>
      <w:r w:rsidRPr="001D6A7F">
        <w:tab/>
      </w:r>
      <w:r w:rsidR="00CF3D9D">
        <w:t>4</w:t>
      </w:r>
      <w:r w:rsidRPr="001D6A7F">
        <w:t xml:space="preserve"> pieces</w:t>
      </w:r>
    </w:p>
    <w:p w14:paraId="632E6E47" w14:textId="3E882FD7" w:rsidR="006740B5" w:rsidRPr="001D6A7F" w:rsidRDefault="006740B5" w:rsidP="00085283">
      <w:pPr>
        <w:pStyle w:val="CDTechnicalDataText"/>
      </w:pPr>
      <w:r w:rsidRPr="001D6A7F">
        <w:t>Lifting Height:</w:t>
      </w:r>
      <w:r w:rsidRPr="001D6A7F">
        <w:tab/>
        <w:t>approx. 3</w:t>
      </w:r>
      <w:r w:rsidR="00B94458">
        <w:t>4</w:t>
      </w:r>
      <w:r w:rsidRPr="001D6A7F">
        <w:t xml:space="preserve"> m</w:t>
      </w:r>
    </w:p>
    <w:p w14:paraId="0749925B" w14:textId="77777777" w:rsidR="006740B5" w:rsidRPr="001D6A7F" w:rsidRDefault="006740B5" w:rsidP="00085283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752BB5" w:rsidRPr="001D6A7F">
        <w:t>500</w:t>
      </w:r>
      <w:r w:rsidRPr="001D6A7F">
        <w:t xml:space="preserve"> kg</w:t>
      </w:r>
    </w:p>
    <w:p w14:paraId="2C806A80" w14:textId="77777777" w:rsidR="006740B5" w:rsidRPr="001D6A7F" w:rsidRDefault="006740B5" w:rsidP="00085283">
      <w:pPr>
        <w:pStyle w:val="CDTechnicalDataText"/>
      </w:pPr>
      <w:r w:rsidRPr="001D6A7F">
        <w:t xml:space="preserve">Point load: </w:t>
      </w:r>
      <w:r w:rsidRPr="001D6A7F">
        <w:tab/>
      </w:r>
      <w:r w:rsidRPr="00262BFE">
        <w:t>2</w:t>
      </w:r>
      <w:r w:rsidR="00262BFE">
        <w:t>0</w:t>
      </w:r>
      <w:r w:rsidRPr="00262BFE">
        <w:t>0 kg (under</w:t>
      </w:r>
      <w:r w:rsidRPr="001D6A7F">
        <w:t xml:space="preserve"> wire rope) </w:t>
      </w:r>
    </w:p>
    <w:p w14:paraId="5582883D" w14:textId="77777777" w:rsidR="006740B5" w:rsidRPr="001D6A7F" w:rsidRDefault="006740B5" w:rsidP="00085283">
      <w:pPr>
        <w:pStyle w:val="CDTechnicalDataText"/>
      </w:pPr>
      <w:r w:rsidRPr="001D6A7F">
        <w:t>Lifting Speed:</w:t>
      </w:r>
      <w:r w:rsidRPr="001D6A7F">
        <w:tab/>
        <w:t xml:space="preserve">0.01 - 1.8 m/s </w:t>
      </w:r>
    </w:p>
    <w:p w14:paraId="0BB180E7" w14:textId="77777777" w:rsidR="006740B5" w:rsidRPr="001D6A7F" w:rsidRDefault="006740B5" w:rsidP="00085283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3B2A219F" w14:textId="77777777" w:rsidR="006740B5" w:rsidRDefault="006740B5" w:rsidP="006740B5">
      <w:pPr>
        <w:pStyle w:val="CDText"/>
        <w:rPr>
          <w:lang w:val="en-GB"/>
        </w:rPr>
      </w:pPr>
    </w:p>
    <w:p w14:paraId="5DD8FF0D" w14:textId="77777777" w:rsidR="00B94458" w:rsidRDefault="00B94458" w:rsidP="006740B5">
      <w:pPr>
        <w:pStyle w:val="CDText"/>
        <w:rPr>
          <w:lang w:val="en-GB"/>
        </w:rPr>
      </w:pPr>
    </w:p>
    <w:p w14:paraId="4B2502AB" w14:textId="77777777" w:rsidR="00B94458" w:rsidRDefault="00B94458" w:rsidP="006740B5">
      <w:pPr>
        <w:pStyle w:val="CDText"/>
        <w:rPr>
          <w:lang w:val="en-GB"/>
        </w:rPr>
      </w:pPr>
    </w:p>
    <w:p w14:paraId="74D60E1F" w14:textId="77777777" w:rsidR="00B94458" w:rsidRDefault="00B94458" w:rsidP="006740B5">
      <w:pPr>
        <w:pStyle w:val="CDText"/>
        <w:rPr>
          <w:lang w:val="en-GB"/>
        </w:rPr>
      </w:pPr>
    </w:p>
    <w:p w14:paraId="70806597" w14:textId="77777777" w:rsidR="00E367AC" w:rsidRPr="001D6A7F" w:rsidRDefault="00E367AC" w:rsidP="006740B5">
      <w:pPr>
        <w:pStyle w:val="CDText"/>
        <w:rPr>
          <w:lang w:val="en-GB"/>
        </w:rPr>
      </w:pPr>
    </w:p>
    <w:p w14:paraId="17C09A2C" w14:textId="10E27959" w:rsidR="009D59CF" w:rsidRPr="00B94458" w:rsidRDefault="009D59CF" w:rsidP="00585A8F">
      <w:pPr>
        <w:pStyle w:val="CDberschrift3"/>
        <w:rPr>
          <w:lang w:val="en-GB"/>
        </w:rPr>
      </w:pPr>
      <w:bookmarkStart w:id="13" w:name="_Toc207117041"/>
      <w:r w:rsidRPr="001D6A7F">
        <w:rPr>
          <w:lang w:val="en-GB"/>
        </w:rPr>
        <w:t>Panorama Bars inner</w:t>
      </w:r>
      <w:bookmarkEnd w:id="13"/>
    </w:p>
    <w:p w14:paraId="0DF21EE4" w14:textId="77777777" w:rsidR="00B94458" w:rsidRPr="00731E75" w:rsidRDefault="00B94458" w:rsidP="00B94458">
      <w:pPr>
        <w:pStyle w:val="CDTextfettunter"/>
      </w:pPr>
      <w:r w:rsidRPr="00731E75">
        <w:t>Technical Data</w:t>
      </w:r>
    </w:p>
    <w:p w14:paraId="1C97BBC4" w14:textId="2BAFDD44" w:rsidR="00B94458" w:rsidRPr="001D6A7F" w:rsidRDefault="00B94458" w:rsidP="00B94458">
      <w:pPr>
        <w:pStyle w:val="CDTechnicalDataText"/>
      </w:pPr>
      <w:r w:rsidRPr="001D6A7F">
        <w:t xml:space="preserve">Quantity: </w:t>
      </w:r>
      <w:r w:rsidRPr="001D6A7F">
        <w:tab/>
      </w:r>
      <w:r w:rsidR="00CF3D9D">
        <w:t>4</w:t>
      </w:r>
      <w:r w:rsidRPr="001D6A7F">
        <w:t xml:space="preserve"> pcs.</w:t>
      </w:r>
    </w:p>
    <w:p w14:paraId="040B04C1" w14:textId="6BE7CB81" w:rsidR="00B94458" w:rsidRPr="001D6A7F" w:rsidRDefault="00B94458" w:rsidP="00B94458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35C21C95" w14:textId="0F276721" w:rsidR="00B94458" w:rsidRPr="001D6A7F" w:rsidRDefault="00B94458" w:rsidP="00B94458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B84D39">
        <w:t>12</w:t>
      </w:r>
      <w:r w:rsidRPr="001D6A7F">
        <w:t xml:space="preserve"> m</w:t>
      </w:r>
    </w:p>
    <w:p w14:paraId="15570C51" w14:textId="61E3E811" w:rsidR="00B94458" w:rsidRPr="001D6A7F" w:rsidRDefault="00B94458" w:rsidP="00B94458">
      <w:pPr>
        <w:pStyle w:val="CDTechnicalDataText"/>
      </w:pPr>
      <w:r w:rsidRPr="001D6A7F">
        <w:t xml:space="preserve">No. of lifting ropes: </w:t>
      </w:r>
      <w:r w:rsidRPr="001D6A7F">
        <w:tab/>
      </w:r>
      <w:r w:rsidR="00CF3D9D">
        <w:t>4</w:t>
      </w:r>
      <w:r w:rsidRPr="001D6A7F">
        <w:t xml:space="preserve"> pieces</w:t>
      </w:r>
    </w:p>
    <w:p w14:paraId="1B6FE221" w14:textId="77777777" w:rsidR="00B94458" w:rsidRPr="001D6A7F" w:rsidRDefault="00B94458" w:rsidP="00B94458">
      <w:pPr>
        <w:pStyle w:val="CDTechnicalDataText"/>
      </w:pPr>
      <w:r w:rsidRPr="001D6A7F">
        <w:t>Lifting Height:</w:t>
      </w:r>
      <w:r w:rsidRPr="001D6A7F">
        <w:tab/>
        <w:t>approx. 3</w:t>
      </w:r>
      <w:r>
        <w:t>4</w:t>
      </w:r>
      <w:r w:rsidRPr="001D6A7F">
        <w:t xml:space="preserve"> m</w:t>
      </w:r>
    </w:p>
    <w:p w14:paraId="2E42C276" w14:textId="77777777" w:rsidR="00B94458" w:rsidRPr="001D6A7F" w:rsidRDefault="00B94458" w:rsidP="00B94458">
      <w:pPr>
        <w:pStyle w:val="CDTechnicalDataText"/>
      </w:pPr>
      <w:r w:rsidRPr="001D6A7F">
        <w:t>Payload:</w:t>
      </w:r>
      <w:r w:rsidRPr="001D6A7F">
        <w:tab/>
        <w:t>max. 500 kg</w:t>
      </w:r>
    </w:p>
    <w:p w14:paraId="522B04BA" w14:textId="77777777" w:rsidR="00B94458" w:rsidRPr="001D6A7F" w:rsidRDefault="00B94458" w:rsidP="00B94458">
      <w:pPr>
        <w:pStyle w:val="CDTechnicalDataText"/>
      </w:pPr>
      <w:r w:rsidRPr="001D6A7F">
        <w:t xml:space="preserve">Point load: </w:t>
      </w:r>
      <w:r w:rsidRPr="001D6A7F">
        <w:tab/>
      </w:r>
      <w:r w:rsidRPr="00262BFE">
        <w:t>2</w:t>
      </w:r>
      <w:r>
        <w:t>0</w:t>
      </w:r>
      <w:r w:rsidRPr="00262BFE">
        <w:t>0 kg (under</w:t>
      </w:r>
      <w:r w:rsidRPr="001D6A7F">
        <w:t xml:space="preserve"> wire rope) </w:t>
      </w:r>
    </w:p>
    <w:p w14:paraId="576147EF" w14:textId="77777777" w:rsidR="00B94458" w:rsidRPr="001D6A7F" w:rsidRDefault="00B94458" w:rsidP="00B94458">
      <w:pPr>
        <w:pStyle w:val="CDTechnicalDataText"/>
      </w:pPr>
      <w:r w:rsidRPr="001D6A7F">
        <w:t>Lifting Speed:</w:t>
      </w:r>
      <w:r w:rsidRPr="001D6A7F">
        <w:tab/>
        <w:t xml:space="preserve">0.01 - 1.8 m/s </w:t>
      </w:r>
    </w:p>
    <w:p w14:paraId="4A117909" w14:textId="77777777" w:rsidR="00B94458" w:rsidRPr="001D6A7F" w:rsidRDefault="00B94458" w:rsidP="00B94458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361DCCC1" w14:textId="77777777" w:rsidR="00C21707" w:rsidRDefault="00C21707" w:rsidP="000F4E45">
      <w:pPr>
        <w:pStyle w:val="CDText"/>
        <w:rPr>
          <w:lang w:val="en-GB"/>
        </w:rPr>
      </w:pPr>
    </w:p>
    <w:p w14:paraId="3044EBC5" w14:textId="70EB4B23" w:rsidR="0035643C" w:rsidRPr="00731E75" w:rsidRDefault="00CF3D9D" w:rsidP="00585A8F">
      <w:pPr>
        <w:pStyle w:val="CDberschrift3"/>
      </w:pPr>
      <w:r>
        <w:t xml:space="preserve"> </w:t>
      </w:r>
      <w:bookmarkStart w:id="14" w:name="_Toc207117042"/>
      <w:r w:rsidR="0035643C" w:rsidRPr="00731E75">
        <w:t>Point Hoists</w:t>
      </w:r>
      <w:bookmarkEnd w:id="8"/>
      <w:bookmarkEnd w:id="9"/>
      <w:bookmarkEnd w:id="10"/>
      <w:bookmarkEnd w:id="11"/>
      <w:bookmarkEnd w:id="12"/>
      <w:bookmarkEnd w:id="14"/>
    </w:p>
    <w:p w14:paraId="5F15AE5F" w14:textId="77777777" w:rsidR="0035643C" w:rsidRPr="00731E75" w:rsidRDefault="0035643C" w:rsidP="00731E75">
      <w:pPr>
        <w:pStyle w:val="CDTextfettunter"/>
      </w:pPr>
      <w:r w:rsidRPr="00731E75">
        <w:t>Technical Data</w:t>
      </w:r>
    </w:p>
    <w:p w14:paraId="5DCF4921" w14:textId="426410BD" w:rsidR="0035643C" w:rsidRPr="001D6A7F" w:rsidRDefault="0035643C" w:rsidP="00085283">
      <w:pPr>
        <w:pStyle w:val="CDTechnicalDataText"/>
      </w:pPr>
      <w:r w:rsidRPr="001D6A7F">
        <w:t xml:space="preserve">Quantity: </w:t>
      </w:r>
      <w:r w:rsidRPr="001D6A7F">
        <w:tab/>
      </w:r>
      <w:r w:rsidR="00B84D39">
        <w:t>66</w:t>
      </w:r>
      <w:r w:rsidRPr="001D6A7F">
        <w:t xml:space="preserve"> pcs. </w:t>
      </w:r>
    </w:p>
    <w:p w14:paraId="74354FED" w14:textId="3C8D18A2" w:rsidR="0035643C" w:rsidRPr="001D6A7F" w:rsidRDefault="0035643C" w:rsidP="00085283">
      <w:pPr>
        <w:pStyle w:val="CDTechnicalDataText"/>
      </w:pPr>
      <w:r w:rsidRPr="001D6A7F">
        <w:t>Type of drive:</w:t>
      </w:r>
      <w:r w:rsidRPr="001D6A7F">
        <w:tab/>
        <w:t xml:space="preserve">Moveable </w:t>
      </w:r>
      <w:r w:rsidR="00B84D39">
        <w:t>(on a rail</w:t>
      </w:r>
      <w:r w:rsidR="0034237A">
        <w:t xml:space="preserve"> </w:t>
      </w:r>
      <w:r w:rsidR="0051676C">
        <w:t>from gallery right to gallery left</w:t>
      </w:r>
      <w:r w:rsidR="00B84D39">
        <w:t xml:space="preserve">) </w:t>
      </w:r>
      <w:r w:rsidRPr="001D6A7F">
        <w:t>electromechanical wire rope winch</w:t>
      </w:r>
    </w:p>
    <w:p w14:paraId="3C48283D" w14:textId="77777777" w:rsidR="0035643C" w:rsidRPr="001D6A7F" w:rsidRDefault="0035643C" w:rsidP="00085283">
      <w:pPr>
        <w:pStyle w:val="CDTechnicalDataText"/>
      </w:pPr>
      <w:r w:rsidRPr="001D6A7F">
        <w:t xml:space="preserve">No. of lifting ropes: </w:t>
      </w:r>
      <w:r w:rsidRPr="001D6A7F">
        <w:tab/>
        <w:t>1 pieces</w:t>
      </w:r>
    </w:p>
    <w:p w14:paraId="373C90CA" w14:textId="665EBF52" w:rsidR="0035643C" w:rsidRPr="001D6A7F" w:rsidRDefault="0035643C" w:rsidP="00085283">
      <w:pPr>
        <w:pStyle w:val="CDTechnicalDataText"/>
      </w:pPr>
      <w:r w:rsidRPr="001D6A7F">
        <w:t>Lifting Height:</w:t>
      </w:r>
      <w:r w:rsidRPr="001D6A7F">
        <w:tab/>
        <w:t>approx. 3</w:t>
      </w:r>
      <w:r w:rsidR="00B94458">
        <w:t>4</w:t>
      </w:r>
      <w:r w:rsidR="00593507" w:rsidRPr="001D6A7F">
        <w:t>.</w:t>
      </w:r>
      <w:r w:rsidR="001A555C" w:rsidRPr="001D6A7F">
        <w:t>0</w:t>
      </w:r>
      <w:r w:rsidRPr="001D6A7F">
        <w:t xml:space="preserve"> m</w:t>
      </w:r>
    </w:p>
    <w:p w14:paraId="298B6D0D" w14:textId="049D2C1E" w:rsidR="0035643C" w:rsidRPr="001D6A7F" w:rsidRDefault="0035643C" w:rsidP="00085283">
      <w:pPr>
        <w:pStyle w:val="CDTechnicalDataText"/>
      </w:pPr>
      <w:r w:rsidRPr="001D6A7F">
        <w:t>Payload:</w:t>
      </w:r>
      <w:r w:rsidRPr="001D6A7F">
        <w:tab/>
      </w:r>
      <w:r w:rsidR="00B94458">
        <w:t>5</w:t>
      </w:r>
      <w:r w:rsidR="00CE606E">
        <w:t>0</w:t>
      </w:r>
      <w:r w:rsidR="001A555C" w:rsidRPr="001D6A7F">
        <w:t>0</w:t>
      </w:r>
      <w:r w:rsidRPr="001D6A7F">
        <w:t xml:space="preserve"> kg</w:t>
      </w:r>
    </w:p>
    <w:p w14:paraId="64E35321" w14:textId="77777777" w:rsidR="0035643C" w:rsidRPr="001D6A7F" w:rsidRDefault="0035643C" w:rsidP="00085283">
      <w:pPr>
        <w:pStyle w:val="CDTechnicalDataText"/>
      </w:pPr>
      <w:r w:rsidRPr="001D6A7F">
        <w:t>Lifting Speed:</w:t>
      </w:r>
      <w:r w:rsidRPr="001D6A7F">
        <w:tab/>
        <w:t>0.01 - 1.8 m/s</w:t>
      </w:r>
    </w:p>
    <w:p w14:paraId="7FF8F6CC" w14:textId="77777777" w:rsidR="0035643C" w:rsidRDefault="0035643C" w:rsidP="00085283">
      <w:pPr>
        <w:pStyle w:val="CDTechnicalDataText"/>
      </w:pPr>
      <w:r w:rsidRPr="001D6A7F">
        <w:t xml:space="preserve">Acceleration: </w:t>
      </w:r>
      <w:r w:rsidRPr="001D6A7F">
        <w:tab/>
        <w:t>max. 1.</w:t>
      </w:r>
      <w:r w:rsidR="00CE606E">
        <w:t>0</w:t>
      </w:r>
      <w:r w:rsidRPr="001D6A7F">
        <w:t xml:space="preserve"> m/s²</w:t>
      </w:r>
    </w:p>
    <w:p w14:paraId="174B145C" w14:textId="77777777" w:rsidR="00C67BDE" w:rsidRPr="001D6A7F" w:rsidRDefault="00C67BDE" w:rsidP="008F25D8">
      <w:pPr>
        <w:pStyle w:val="CDText"/>
        <w:rPr>
          <w:lang w:val="en-GB"/>
        </w:rPr>
      </w:pPr>
    </w:p>
    <w:p w14:paraId="3658DA39" w14:textId="74586E1B" w:rsidR="001A555C" w:rsidRPr="001D7B35" w:rsidRDefault="00B94458" w:rsidP="00585A8F">
      <w:pPr>
        <w:pStyle w:val="CDberschrift3"/>
        <w:rPr>
          <w:lang w:val="en-US"/>
        </w:rPr>
      </w:pPr>
      <w:bookmarkStart w:id="15" w:name="_Toc207117043"/>
      <w:r w:rsidRPr="001D7B35">
        <w:rPr>
          <w:lang w:val="en-US"/>
        </w:rPr>
        <w:t>Light</w:t>
      </w:r>
      <w:r w:rsidR="00585A8F">
        <w:rPr>
          <w:lang w:val="en-US"/>
        </w:rPr>
        <w:t>ing</w:t>
      </w:r>
      <w:r w:rsidRPr="001D7B35">
        <w:rPr>
          <w:lang w:val="en-US"/>
        </w:rPr>
        <w:t xml:space="preserve"> Bridge</w:t>
      </w:r>
      <w:bookmarkEnd w:id="15"/>
      <w:r w:rsidR="00CF3D9D" w:rsidRPr="001D7B35">
        <w:rPr>
          <w:lang w:val="en-US"/>
        </w:rPr>
        <w:t xml:space="preserve"> </w:t>
      </w:r>
    </w:p>
    <w:p w14:paraId="09B89D85" w14:textId="77777777" w:rsidR="001A555C" w:rsidRPr="00731E75" w:rsidRDefault="001A555C" w:rsidP="00731E75">
      <w:pPr>
        <w:pStyle w:val="CDTextfettunter"/>
      </w:pPr>
      <w:r w:rsidRPr="00731E75">
        <w:t>Technical Data</w:t>
      </w:r>
    </w:p>
    <w:p w14:paraId="114D465C" w14:textId="6D75874F" w:rsidR="00B94458" w:rsidRPr="001D6A7F" w:rsidRDefault="00B94458" w:rsidP="00B94458">
      <w:pPr>
        <w:pStyle w:val="CDTechnicalDataText"/>
      </w:pPr>
      <w:r w:rsidRPr="001D6A7F">
        <w:t xml:space="preserve">Quantity: </w:t>
      </w:r>
      <w:r w:rsidRPr="001D6A7F">
        <w:tab/>
      </w:r>
      <w:r w:rsidR="001D7B35">
        <w:t>7</w:t>
      </w:r>
      <w:r w:rsidRPr="001D6A7F">
        <w:t xml:space="preserve"> pcs.</w:t>
      </w:r>
      <w:r w:rsidR="001D7B35">
        <w:t xml:space="preserve"> </w:t>
      </w:r>
      <w:r w:rsidR="00585A8F">
        <w:t xml:space="preserve">to be mounted  on </w:t>
      </w:r>
      <w:r w:rsidR="001D7B35">
        <w:t xml:space="preserve">3 </w:t>
      </w:r>
      <w:proofErr w:type="spellStart"/>
      <w:r w:rsidR="001D7B35">
        <w:t>flybars</w:t>
      </w:r>
      <w:proofErr w:type="spellEnd"/>
      <w:r w:rsidR="00585A8F">
        <w:t xml:space="preserve"> (&gt;1.1.1)</w:t>
      </w:r>
      <w:r w:rsidR="001D7B35">
        <w:t xml:space="preserve"> each</w:t>
      </w:r>
      <w:r w:rsidR="00585A8F">
        <w:t xml:space="preserve"> </w:t>
      </w:r>
    </w:p>
    <w:p w14:paraId="5C90FB9B" w14:textId="6C9453F8" w:rsidR="00B94458" w:rsidRPr="001D6A7F" w:rsidRDefault="00B94458" w:rsidP="00B94458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41114E63" w14:textId="1C356328" w:rsidR="00B94458" w:rsidRPr="001D6A7F" w:rsidRDefault="00B94458" w:rsidP="00B94458">
      <w:pPr>
        <w:pStyle w:val="CDTechnicalDataText"/>
      </w:pPr>
      <w:r w:rsidRPr="001D6A7F">
        <w:t>Length of bar:</w:t>
      </w:r>
      <w:r w:rsidRPr="001D6A7F">
        <w:tab/>
        <w:t>approx. 2</w:t>
      </w:r>
      <w:r>
        <w:t>5</w:t>
      </w:r>
      <w:r w:rsidRPr="001D6A7F">
        <w:t xml:space="preserve"> m</w:t>
      </w:r>
      <w:r>
        <w:t xml:space="preserve"> </w:t>
      </w:r>
    </w:p>
    <w:p w14:paraId="4FF90714" w14:textId="77777777" w:rsidR="00B94458" w:rsidRPr="001D6A7F" w:rsidRDefault="00B94458" w:rsidP="00B94458">
      <w:pPr>
        <w:pStyle w:val="CDTechnicalDataText"/>
      </w:pPr>
      <w:r w:rsidRPr="001D6A7F">
        <w:t xml:space="preserve">No. of lifting ropes: </w:t>
      </w:r>
      <w:r w:rsidRPr="001D6A7F">
        <w:tab/>
        <w:t>6 pieces</w:t>
      </w:r>
    </w:p>
    <w:p w14:paraId="1F915F50" w14:textId="77777777" w:rsidR="00B94458" w:rsidRPr="001D6A7F" w:rsidRDefault="00B94458" w:rsidP="00B94458">
      <w:pPr>
        <w:pStyle w:val="CDTechnicalDataText"/>
      </w:pPr>
      <w:r w:rsidRPr="001D6A7F">
        <w:t>Lifting Height:</w:t>
      </w:r>
      <w:r w:rsidRPr="001D6A7F">
        <w:tab/>
        <w:t>approx. 3</w:t>
      </w:r>
      <w:r>
        <w:t>4</w:t>
      </w:r>
      <w:r w:rsidRPr="001D6A7F">
        <w:t xml:space="preserve"> m</w:t>
      </w:r>
    </w:p>
    <w:p w14:paraId="270239C2" w14:textId="2714D7DB" w:rsidR="00B94458" w:rsidRPr="001D6A7F" w:rsidRDefault="00B94458" w:rsidP="00B94458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1D7B35">
        <w:t>3 x 1000</w:t>
      </w:r>
      <w:r w:rsidRPr="001D6A7F">
        <w:t xml:space="preserve"> kg</w:t>
      </w:r>
    </w:p>
    <w:p w14:paraId="1B6E9C13" w14:textId="77777777" w:rsidR="00B94458" w:rsidRPr="001D6A7F" w:rsidRDefault="00B94458" w:rsidP="00B94458">
      <w:pPr>
        <w:pStyle w:val="CDTechnicalDataText"/>
      </w:pPr>
      <w:r w:rsidRPr="001D6A7F">
        <w:t xml:space="preserve">Point load: </w:t>
      </w:r>
      <w:r w:rsidRPr="001D6A7F">
        <w:tab/>
      </w:r>
      <w:r>
        <w:t>4</w:t>
      </w:r>
      <w:r w:rsidRPr="00262BFE">
        <w:t>00 kg</w:t>
      </w:r>
      <w:r w:rsidRPr="001D6A7F">
        <w:t xml:space="preserve"> (under wire rope) </w:t>
      </w:r>
    </w:p>
    <w:p w14:paraId="7D663B26" w14:textId="77777777" w:rsidR="00B94458" w:rsidRPr="001D6A7F" w:rsidRDefault="00B94458" w:rsidP="00B94458">
      <w:pPr>
        <w:pStyle w:val="CDTechnicalDataText"/>
      </w:pPr>
      <w:r w:rsidRPr="001D6A7F">
        <w:t>Lifting Speed:</w:t>
      </w:r>
      <w:r w:rsidRPr="001D6A7F">
        <w:tab/>
        <w:t>0.01 - 1.8 m/s with load up to 500 kg</w:t>
      </w:r>
    </w:p>
    <w:p w14:paraId="55F80E20" w14:textId="77777777" w:rsidR="00B94458" w:rsidRPr="001D6A7F" w:rsidRDefault="00B94458" w:rsidP="00B94458">
      <w:pPr>
        <w:pStyle w:val="CDTechnicalDataText"/>
      </w:pPr>
      <w:r w:rsidRPr="001D6A7F">
        <w:tab/>
        <w:t>0.01 - 1.2 m/s with load up to 1000 kg</w:t>
      </w:r>
    </w:p>
    <w:p w14:paraId="2842BC11" w14:textId="77777777" w:rsidR="00B94458" w:rsidRPr="001D6A7F" w:rsidRDefault="00B94458" w:rsidP="00B94458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0B284700" w14:textId="77777777" w:rsidR="001D6A7F" w:rsidRPr="001D6A7F" w:rsidRDefault="001D6A7F" w:rsidP="001A555C">
      <w:pPr>
        <w:pStyle w:val="CDTechnicalDataText"/>
      </w:pPr>
    </w:p>
    <w:p w14:paraId="1E8B8D34" w14:textId="77777777" w:rsidR="001F0F9D" w:rsidRDefault="001F0F9D" w:rsidP="001D6A7F">
      <w:pPr>
        <w:pStyle w:val="CDText"/>
        <w:rPr>
          <w:lang w:val="en-GB"/>
        </w:rPr>
      </w:pPr>
    </w:p>
    <w:p w14:paraId="56CE1D6C" w14:textId="50D4D90F" w:rsidR="00C204C1" w:rsidRPr="001D7B35" w:rsidRDefault="00C204C1" w:rsidP="00585A8F">
      <w:pPr>
        <w:pStyle w:val="CDberschrift3"/>
        <w:rPr>
          <w:lang w:val="en-US"/>
        </w:rPr>
      </w:pPr>
      <w:bookmarkStart w:id="16" w:name="_Toc207117044"/>
      <w:r w:rsidRPr="001D7B35">
        <w:rPr>
          <w:lang w:val="en-US"/>
        </w:rPr>
        <w:t>Light</w:t>
      </w:r>
      <w:r w:rsidR="00FA2A6A">
        <w:rPr>
          <w:lang w:val="en-US"/>
        </w:rPr>
        <w:t>ing Ladders</w:t>
      </w:r>
      <w:bookmarkEnd w:id="16"/>
    </w:p>
    <w:p w14:paraId="3C4BA6E7" w14:textId="77777777" w:rsidR="00C204C1" w:rsidRPr="00731E75" w:rsidRDefault="00C204C1" w:rsidP="00C204C1">
      <w:pPr>
        <w:pStyle w:val="CDTextfettunter"/>
      </w:pPr>
      <w:r w:rsidRPr="00731E75">
        <w:t>Technical Data</w:t>
      </w:r>
    </w:p>
    <w:p w14:paraId="3D4ED09F" w14:textId="2744B695" w:rsidR="00C204C1" w:rsidRPr="001D6A7F" w:rsidRDefault="00C204C1" w:rsidP="00C204C1">
      <w:pPr>
        <w:pStyle w:val="CDTechnicalDataText"/>
      </w:pPr>
      <w:r w:rsidRPr="001D6A7F">
        <w:t xml:space="preserve">Quantity: </w:t>
      </w:r>
      <w:r w:rsidRPr="001D6A7F">
        <w:tab/>
      </w:r>
      <w:r>
        <w:t>10</w:t>
      </w:r>
      <w:r w:rsidRPr="001D6A7F">
        <w:t xml:space="preserve"> pcs.</w:t>
      </w:r>
      <w:r>
        <w:t xml:space="preserve"> </w:t>
      </w:r>
    </w:p>
    <w:p w14:paraId="13A64266" w14:textId="1E92D526" w:rsidR="00C204C1" w:rsidRPr="001D6A7F" w:rsidRDefault="00C204C1" w:rsidP="00C204C1">
      <w:pPr>
        <w:pStyle w:val="CDTechnicalDataText"/>
      </w:pPr>
      <w:r w:rsidRPr="001D6A7F">
        <w:t>Type of drive:</w:t>
      </w:r>
      <w:r w:rsidRPr="001D6A7F">
        <w:tab/>
      </w:r>
      <w:r>
        <w:t xml:space="preserve"> </w:t>
      </w:r>
      <w:r w:rsidRPr="001D6A7F">
        <w:t xml:space="preserve">Moveable </w:t>
      </w:r>
      <w:r>
        <w:t xml:space="preserve">(on a rail) </w:t>
      </w:r>
      <w:r w:rsidRPr="001D6A7F">
        <w:t>electromechanical wire rope winch</w:t>
      </w:r>
      <w:r>
        <w:t xml:space="preserve"> – 2</w:t>
      </w:r>
      <w:r w:rsidR="002D0CD0">
        <w:t xml:space="preserve"> pcs.</w:t>
      </w:r>
      <w:r>
        <w:t xml:space="preserve"> each rail</w:t>
      </w:r>
    </w:p>
    <w:p w14:paraId="6C4E0657" w14:textId="044AF874" w:rsidR="00C204C1" w:rsidRPr="001D6A7F" w:rsidRDefault="00C204C1" w:rsidP="00C204C1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>
        <w:t>4</w:t>
      </w:r>
      <w:r w:rsidRPr="001D6A7F">
        <w:t xml:space="preserve"> m</w:t>
      </w:r>
      <w:r>
        <w:t xml:space="preserve"> </w:t>
      </w:r>
    </w:p>
    <w:p w14:paraId="085615CB" w14:textId="35D7878A" w:rsidR="00C204C1" w:rsidRPr="001D6A7F" w:rsidRDefault="00C204C1" w:rsidP="00C204C1">
      <w:pPr>
        <w:pStyle w:val="CDTechnicalDataText"/>
      </w:pPr>
      <w:r w:rsidRPr="001D6A7F">
        <w:t xml:space="preserve">No. of lifting ropes: </w:t>
      </w:r>
      <w:r w:rsidRPr="001D6A7F">
        <w:tab/>
      </w:r>
      <w:r>
        <w:t>2</w:t>
      </w:r>
      <w:r w:rsidRPr="001D6A7F">
        <w:t xml:space="preserve"> pieces</w:t>
      </w:r>
    </w:p>
    <w:p w14:paraId="698ECCA8" w14:textId="089828DB" w:rsidR="00C204C1" w:rsidRPr="001D6A7F" w:rsidRDefault="00C204C1" w:rsidP="00C204C1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>
        <w:t>19</w:t>
      </w:r>
      <w:r w:rsidRPr="001D6A7F">
        <w:t xml:space="preserve"> m</w:t>
      </w:r>
    </w:p>
    <w:p w14:paraId="264E46EA" w14:textId="7056236C" w:rsidR="00C204C1" w:rsidRPr="001D6A7F" w:rsidRDefault="00C204C1" w:rsidP="00C204C1">
      <w:pPr>
        <w:pStyle w:val="CDTechnicalDataText"/>
      </w:pPr>
      <w:r w:rsidRPr="001D6A7F">
        <w:t>Payload:</w:t>
      </w:r>
      <w:r w:rsidRPr="001D6A7F">
        <w:tab/>
        <w:t xml:space="preserve">max. </w:t>
      </w:r>
      <w:r>
        <w:t>500</w:t>
      </w:r>
      <w:r w:rsidRPr="001D6A7F">
        <w:t xml:space="preserve"> kg</w:t>
      </w:r>
    </w:p>
    <w:p w14:paraId="2403387B" w14:textId="13EDAF26" w:rsidR="00C204C1" w:rsidRPr="001D6A7F" w:rsidRDefault="00C204C1" w:rsidP="00C204C1">
      <w:pPr>
        <w:pStyle w:val="CDTechnicalDataText"/>
      </w:pPr>
      <w:r w:rsidRPr="001D6A7F">
        <w:t xml:space="preserve">Point load: </w:t>
      </w:r>
      <w:r w:rsidRPr="001D6A7F">
        <w:tab/>
      </w:r>
      <w:r>
        <w:t>200</w:t>
      </w:r>
      <w:r w:rsidRPr="00262BFE">
        <w:t xml:space="preserve"> kg</w:t>
      </w:r>
      <w:r w:rsidRPr="001D6A7F">
        <w:t xml:space="preserve"> (under wire rope) </w:t>
      </w:r>
    </w:p>
    <w:p w14:paraId="0521D37D" w14:textId="44147273" w:rsidR="00C204C1" w:rsidRPr="001D6A7F" w:rsidRDefault="00C204C1" w:rsidP="00C204C1">
      <w:pPr>
        <w:pStyle w:val="CDTechnicalDataText"/>
      </w:pPr>
      <w:r w:rsidRPr="001D6A7F">
        <w:t>Lifting Speed</w:t>
      </w:r>
      <w:r>
        <w:t>:</w:t>
      </w:r>
      <w:r w:rsidRPr="001D6A7F">
        <w:tab/>
        <w:t xml:space="preserve">0.01 - 1.2 m/s </w:t>
      </w:r>
    </w:p>
    <w:p w14:paraId="4CEF60B7" w14:textId="77777777" w:rsidR="00B94458" w:rsidRDefault="00B94458" w:rsidP="001D6A7F">
      <w:pPr>
        <w:pStyle w:val="CDText"/>
        <w:rPr>
          <w:lang w:val="en-GB"/>
        </w:rPr>
      </w:pPr>
    </w:p>
    <w:p w14:paraId="6AB4C813" w14:textId="1C32B968" w:rsidR="005C5B61" w:rsidRPr="001D6A7F" w:rsidRDefault="005C5B61" w:rsidP="00585A8F">
      <w:pPr>
        <w:pStyle w:val="CDberschrift3"/>
        <w:rPr>
          <w:lang w:val="en-GB"/>
        </w:rPr>
      </w:pPr>
      <w:bookmarkStart w:id="17" w:name="_Toc207117045"/>
      <w:r>
        <w:rPr>
          <w:lang w:val="en-GB"/>
        </w:rPr>
        <w:t xml:space="preserve">Crane System </w:t>
      </w:r>
      <w:r w:rsidR="00585A8F">
        <w:rPr>
          <w:lang w:val="en-GB"/>
        </w:rPr>
        <w:t>Stage</w:t>
      </w:r>
      <w:r w:rsidR="00CF3D9D">
        <w:rPr>
          <w:lang w:val="en-GB"/>
        </w:rPr>
        <w:t xml:space="preserve"> Right</w:t>
      </w:r>
      <w:r w:rsidR="001D7B35">
        <w:rPr>
          <w:lang w:val="en-GB"/>
        </w:rPr>
        <w:t xml:space="preserve"> and </w:t>
      </w:r>
      <w:r w:rsidR="00585A8F">
        <w:rPr>
          <w:lang w:val="en-GB"/>
        </w:rPr>
        <w:t xml:space="preserve">Stage </w:t>
      </w:r>
      <w:r w:rsidR="001D7B35">
        <w:rPr>
          <w:lang w:val="en-GB"/>
        </w:rPr>
        <w:t>Left</w:t>
      </w:r>
      <w:bookmarkEnd w:id="17"/>
      <w:r w:rsidR="00CF3D9D">
        <w:rPr>
          <w:lang w:val="en-GB"/>
        </w:rPr>
        <w:t xml:space="preserve"> </w:t>
      </w:r>
    </w:p>
    <w:p w14:paraId="346C65FB" w14:textId="77777777" w:rsidR="005C5B61" w:rsidRPr="001D6A7F" w:rsidRDefault="005C5B61" w:rsidP="005C5B61">
      <w:pPr>
        <w:pStyle w:val="CDTextfettunter"/>
      </w:pPr>
      <w:r w:rsidRPr="001D6A7F">
        <w:t>Technical Data</w:t>
      </w:r>
    </w:p>
    <w:p w14:paraId="3D91294C" w14:textId="7747B987" w:rsidR="005C5B61" w:rsidRPr="002D17F7" w:rsidRDefault="005C5B61" w:rsidP="005C5B61">
      <w:pPr>
        <w:pStyle w:val="CDTechnicalDataText"/>
      </w:pPr>
      <w:r>
        <w:t xml:space="preserve">Quantity: </w:t>
      </w:r>
      <w:r>
        <w:tab/>
      </w:r>
      <w:r>
        <w:tab/>
      </w:r>
      <w:r>
        <w:tab/>
      </w:r>
      <w:r w:rsidR="003D0BAA">
        <w:t>2</w:t>
      </w:r>
      <w:r>
        <w:t xml:space="preserve"> pcs. </w:t>
      </w:r>
    </w:p>
    <w:p w14:paraId="04EA1DA8" w14:textId="77777777" w:rsidR="005C5B61" w:rsidRDefault="005C5B61" w:rsidP="005C5B61">
      <w:pPr>
        <w:pStyle w:val="CDTechnicalDataText"/>
      </w:pPr>
      <w:r w:rsidRPr="002D17F7">
        <w:t>Type of drive:</w:t>
      </w:r>
      <w:r w:rsidRPr="002D17F7">
        <w:tab/>
      </w:r>
      <w:r>
        <w:tab/>
      </w:r>
      <w:r>
        <w:tab/>
        <w:t>Electrical Chain hoist system</w:t>
      </w:r>
    </w:p>
    <w:p w14:paraId="24806FBA" w14:textId="77777777" w:rsidR="005C5B61" w:rsidRDefault="005C5B61" w:rsidP="005C5B61">
      <w:pPr>
        <w:pStyle w:val="CDTechnicalDataText"/>
      </w:pPr>
      <w:r>
        <w:t xml:space="preserve">No. of crane rails: </w:t>
      </w:r>
      <w:r>
        <w:tab/>
      </w:r>
      <w:r>
        <w:tab/>
      </w:r>
      <w:r>
        <w:tab/>
      </w:r>
      <w:r w:rsidR="00F55DE1">
        <w:t>2</w:t>
      </w:r>
      <w:r>
        <w:t xml:space="preserve"> pcs. per side stage</w:t>
      </w:r>
    </w:p>
    <w:p w14:paraId="6E4B0729" w14:textId="0BA80082" w:rsidR="005C5B61" w:rsidRDefault="005C5B61" w:rsidP="005C5B61">
      <w:pPr>
        <w:pStyle w:val="CDTechnicalDataText"/>
      </w:pPr>
      <w:r>
        <w:t>Length of crane rail:</w:t>
      </w:r>
      <w:r>
        <w:tab/>
      </w:r>
      <w:r>
        <w:tab/>
      </w:r>
      <w:r>
        <w:tab/>
        <w:t xml:space="preserve">approx. </w:t>
      </w:r>
      <w:r w:rsidR="00F55DE1">
        <w:t>2</w:t>
      </w:r>
      <w:r w:rsidR="00B94458">
        <w:t>0</w:t>
      </w:r>
      <w:r>
        <w:t xml:space="preserve"> m</w:t>
      </w:r>
    </w:p>
    <w:p w14:paraId="4F5EB2DE" w14:textId="77777777" w:rsidR="005C5B61" w:rsidRDefault="005C5B61" w:rsidP="005C5B61">
      <w:pPr>
        <w:pStyle w:val="CDTechnicalDataText"/>
      </w:pPr>
    </w:p>
    <w:p w14:paraId="7F00DBF7" w14:textId="77777777" w:rsidR="005C5B61" w:rsidRDefault="005C5B61" w:rsidP="005C5B61">
      <w:pPr>
        <w:pStyle w:val="CDTechnicalDataText"/>
      </w:pPr>
      <w:r>
        <w:t>No. of movable crane beams:</w:t>
      </w:r>
      <w:r>
        <w:tab/>
      </w:r>
      <w:r>
        <w:tab/>
      </w:r>
      <w:r>
        <w:tab/>
        <w:t>4 pcs. per side stage</w:t>
      </w:r>
    </w:p>
    <w:p w14:paraId="5F039375" w14:textId="6CEB00FD" w:rsidR="005C5B61" w:rsidRDefault="005C5B61" w:rsidP="005C5B61">
      <w:pPr>
        <w:pStyle w:val="CDTechnicalDataText"/>
      </w:pPr>
      <w:r>
        <w:t>No. of electrical crane trolley:</w:t>
      </w:r>
      <w:r>
        <w:tab/>
      </w:r>
      <w:r>
        <w:tab/>
      </w:r>
      <w:r>
        <w:tab/>
      </w:r>
      <w:r w:rsidR="00C961CD">
        <w:t>16</w:t>
      </w:r>
      <w:r>
        <w:t xml:space="preserve"> pcs per side stage</w:t>
      </w:r>
      <w:r w:rsidR="00F55DE1">
        <w:t xml:space="preserve"> (</w:t>
      </w:r>
      <w:r w:rsidR="00C961CD">
        <w:t xml:space="preserve">4 </w:t>
      </w:r>
      <w:r w:rsidR="00F55DE1">
        <w:t>per moveable crane beam)</w:t>
      </w:r>
    </w:p>
    <w:p w14:paraId="62610280" w14:textId="444C3628" w:rsidR="005C5B61" w:rsidRDefault="005C5B61" w:rsidP="00B94458">
      <w:pPr>
        <w:pStyle w:val="CDTechnicalDataText"/>
      </w:pPr>
      <w:r>
        <w:t>Length of moveable crane beam</w:t>
      </w:r>
      <w:r w:rsidR="00F55DE1">
        <w:t>:</w:t>
      </w:r>
      <w:r w:rsidR="00F55DE1">
        <w:tab/>
      </w:r>
      <w:r w:rsidR="00F55DE1">
        <w:tab/>
      </w:r>
      <w:r>
        <w:t>app</w:t>
      </w:r>
      <w:r w:rsidR="00F55DE1">
        <w:t>rox</w:t>
      </w:r>
      <w:r>
        <w:t>.</w:t>
      </w:r>
      <w:r w:rsidR="00F55DE1">
        <w:t xml:space="preserve"> 14.5</w:t>
      </w:r>
      <w:r>
        <w:t xml:space="preserve"> m</w:t>
      </w:r>
    </w:p>
    <w:p w14:paraId="3EA9D778" w14:textId="77777777" w:rsidR="005C5B61" w:rsidRDefault="005C5B61" w:rsidP="005C5B61">
      <w:pPr>
        <w:pStyle w:val="CDTechnicalDataText"/>
      </w:pPr>
    </w:p>
    <w:p w14:paraId="14BBF0CF" w14:textId="637668F7" w:rsidR="005C5B61" w:rsidRDefault="005C5B61" w:rsidP="005C5B61">
      <w:pPr>
        <w:pStyle w:val="CDTechnicalDataText"/>
      </w:pPr>
      <w:r>
        <w:t>No of. Chain Hoists:</w:t>
      </w:r>
      <w:r>
        <w:tab/>
      </w:r>
      <w:r>
        <w:tab/>
      </w:r>
      <w:r>
        <w:tab/>
      </w:r>
      <w:r w:rsidR="00C961CD">
        <w:t>16</w:t>
      </w:r>
      <w:r w:rsidRPr="00DB67D7">
        <w:t xml:space="preserve"> </w:t>
      </w:r>
      <w:r>
        <w:t>pcs per side stage</w:t>
      </w:r>
    </w:p>
    <w:p w14:paraId="0912035A" w14:textId="5678C624" w:rsidR="005C5B61" w:rsidRDefault="005C5B61" w:rsidP="005C5B61">
      <w:pPr>
        <w:pStyle w:val="CDTechnicalDataText"/>
      </w:pPr>
      <w:r>
        <w:t>No of electric. chain hoist Trolley:</w:t>
      </w:r>
      <w:r>
        <w:tab/>
      </w:r>
      <w:r>
        <w:tab/>
      </w:r>
      <w:r w:rsidR="00C961CD">
        <w:t>16</w:t>
      </w:r>
      <w:r>
        <w:t xml:space="preserve"> pcs. per side stage</w:t>
      </w:r>
    </w:p>
    <w:p w14:paraId="1317587C" w14:textId="3136DD05" w:rsidR="005C5B61" w:rsidRDefault="005C5B61" w:rsidP="005C5B61">
      <w:pPr>
        <w:pStyle w:val="CDTechnicalDataText"/>
      </w:pPr>
      <w:r>
        <w:t>Lifting height of chain hoists:</w:t>
      </w:r>
      <w:r>
        <w:tab/>
      </w:r>
      <w:r>
        <w:tab/>
      </w:r>
      <w:r>
        <w:tab/>
        <w:t>app</w:t>
      </w:r>
      <w:r w:rsidR="00F55DE1">
        <w:t>rox</w:t>
      </w:r>
      <w:r>
        <w:t>. 1</w:t>
      </w:r>
      <w:r w:rsidR="00B94458">
        <w:t>4</w:t>
      </w:r>
      <w:r>
        <w:t>.0 m</w:t>
      </w:r>
      <w:r w:rsidR="00F55DE1">
        <w:t xml:space="preserve"> </w:t>
      </w:r>
    </w:p>
    <w:p w14:paraId="01AA36C9" w14:textId="3127B383" w:rsidR="005C5B61" w:rsidRDefault="005C5B61" w:rsidP="005C5B61">
      <w:pPr>
        <w:pStyle w:val="CDTechnicalDataText"/>
      </w:pPr>
      <w:r>
        <w:t>Payload:</w:t>
      </w:r>
      <w:r>
        <w:tab/>
      </w:r>
      <w:r>
        <w:tab/>
      </w:r>
      <w:r>
        <w:tab/>
      </w:r>
      <w:r w:rsidR="00C961CD">
        <w:t>250</w:t>
      </w:r>
      <w:r>
        <w:t>kg (</w:t>
      </w:r>
      <w:r w:rsidR="00C961CD">
        <w:t>2.</w:t>
      </w:r>
      <w:r>
        <w:t>5kN)</w:t>
      </w:r>
    </w:p>
    <w:p w14:paraId="185C5E4D" w14:textId="77777777" w:rsidR="005C5B61" w:rsidRDefault="005C5B61" w:rsidP="005C5B61">
      <w:pPr>
        <w:pStyle w:val="CDTechnicalDataText"/>
      </w:pPr>
      <w:r>
        <w:t>Standard:</w:t>
      </w:r>
      <w:r>
        <w:tab/>
      </w:r>
      <w:r>
        <w:tab/>
      </w:r>
      <w:r>
        <w:tab/>
        <w:t>DGUV 17 (former BGV C1)</w:t>
      </w:r>
    </w:p>
    <w:p w14:paraId="2A9A7F79" w14:textId="77777777" w:rsidR="005C5B61" w:rsidRDefault="005C5B61" w:rsidP="005C5B61">
      <w:pPr>
        <w:pStyle w:val="CDTechnicalDataText"/>
      </w:pPr>
      <w:r>
        <w:t>Lifting speed:</w:t>
      </w:r>
      <w:r>
        <w:tab/>
      </w:r>
      <w:r>
        <w:tab/>
      </w:r>
      <w:r>
        <w:tab/>
        <w:t>2.5/</w:t>
      </w:r>
      <w:r w:rsidR="00F55DE1">
        <w:t xml:space="preserve"> 8</w:t>
      </w:r>
      <w:r>
        <w:t xml:space="preserve"> m/min (2 speeds switchable)</w:t>
      </w:r>
    </w:p>
    <w:p w14:paraId="04191416" w14:textId="77777777" w:rsidR="005C5B61" w:rsidRDefault="005C5B61" w:rsidP="005C5B61">
      <w:pPr>
        <w:pStyle w:val="CDTechnicalDataText"/>
      </w:pPr>
      <w:r>
        <w:t>Speed of electric. Chain hoist trolley:</w:t>
      </w:r>
      <w:r>
        <w:tab/>
        <w:t>2.5/</w:t>
      </w:r>
      <w:r w:rsidR="00F55DE1">
        <w:t xml:space="preserve"> 8</w:t>
      </w:r>
      <w:r>
        <w:t xml:space="preserve"> m/min (2 speeds switchable)</w:t>
      </w:r>
    </w:p>
    <w:p w14:paraId="51243C46" w14:textId="77777777" w:rsidR="005C5B61" w:rsidRDefault="005C5B61" w:rsidP="001D6A7F">
      <w:pPr>
        <w:pStyle w:val="CDText"/>
        <w:rPr>
          <w:lang w:val="en-GB"/>
        </w:rPr>
      </w:pPr>
    </w:p>
    <w:p w14:paraId="38A0FAB5" w14:textId="77777777" w:rsidR="002D0CD0" w:rsidRDefault="002D0CD0" w:rsidP="001D6A7F">
      <w:pPr>
        <w:pStyle w:val="CDText"/>
        <w:rPr>
          <w:lang w:val="en-GB"/>
        </w:rPr>
      </w:pPr>
    </w:p>
    <w:p w14:paraId="797FAAA2" w14:textId="77777777" w:rsidR="00B94458" w:rsidRDefault="00B94458" w:rsidP="001D6A7F">
      <w:pPr>
        <w:pStyle w:val="CDText"/>
        <w:rPr>
          <w:lang w:val="en-GB"/>
        </w:rPr>
      </w:pPr>
    </w:p>
    <w:p w14:paraId="523DB678" w14:textId="77777777" w:rsidR="00156D22" w:rsidRDefault="00156D22" w:rsidP="001D6A7F">
      <w:pPr>
        <w:pStyle w:val="CDText"/>
        <w:rPr>
          <w:lang w:val="en-GB"/>
        </w:rPr>
      </w:pPr>
    </w:p>
    <w:p w14:paraId="180B6058" w14:textId="58300557" w:rsidR="00C4436A" w:rsidRPr="001D6A7F" w:rsidRDefault="00585A8F" w:rsidP="00585A8F">
      <w:pPr>
        <w:pStyle w:val="CDberschrift3"/>
        <w:rPr>
          <w:lang w:val="en-GB"/>
        </w:rPr>
      </w:pPr>
      <w:r>
        <w:rPr>
          <w:lang w:val="en-GB"/>
        </w:rPr>
        <w:lastRenderedPageBreak/>
        <w:t xml:space="preserve"> </w:t>
      </w:r>
      <w:bookmarkStart w:id="18" w:name="_Toc207117046"/>
      <w:r>
        <w:rPr>
          <w:lang w:val="en-GB"/>
        </w:rPr>
        <w:t xml:space="preserve">Rear </w:t>
      </w:r>
      <w:r w:rsidR="00C4436A">
        <w:rPr>
          <w:lang w:val="en-GB"/>
        </w:rPr>
        <w:t xml:space="preserve">stage </w:t>
      </w:r>
      <w:r w:rsidR="00C4436A" w:rsidRPr="001D6A7F">
        <w:rPr>
          <w:lang w:val="en-GB"/>
        </w:rPr>
        <w:t>Point Hoists</w:t>
      </w:r>
      <w:bookmarkEnd w:id="18"/>
    </w:p>
    <w:p w14:paraId="077BBD01" w14:textId="77777777" w:rsidR="00C4436A" w:rsidRPr="00731E75" w:rsidRDefault="00C4436A" w:rsidP="00C4436A">
      <w:pPr>
        <w:pStyle w:val="CDTextfettunter"/>
      </w:pPr>
      <w:r w:rsidRPr="00731E75">
        <w:t>Technical Data</w:t>
      </w:r>
    </w:p>
    <w:p w14:paraId="310E8936" w14:textId="15E6576D" w:rsidR="00C4436A" w:rsidRPr="001D6A7F" w:rsidRDefault="00C4436A" w:rsidP="00C4436A">
      <w:pPr>
        <w:pStyle w:val="CDTechnicalDataText"/>
      </w:pPr>
      <w:r w:rsidRPr="001D6A7F">
        <w:t xml:space="preserve">Quantity: </w:t>
      </w:r>
      <w:r w:rsidRPr="001D6A7F">
        <w:tab/>
      </w:r>
      <w:r w:rsidR="001D7B35">
        <w:t>2</w:t>
      </w:r>
      <w:r w:rsidRPr="001D6A7F">
        <w:t xml:space="preserve">0 pcs. </w:t>
      </w:r>
    </w:p>
    <w:p w14:paraId="15B298CA" w14:textId="3780CA9F" w:rsidR="00C4436A" w:rsidRPr="001D6A7F" w:rsidRDefault="00C4436A" w:rsidP="00C4436A">
      <w:pPr>
        <w:pStyle w:val="CDTechnicalDataText"/>
        <w:ind w:left="3402" w:hanging="2835"/>
      </w:pPr>
      <w:r w:rsidRPr="001D6A7F">
        <w:t>Type of drive:</w:t>
      </w:r>
      <w:r w:rsidRPr="001D6A7F">
        <w:tab/>
      </w:r>
      <w:r w:rsidR="001D7B35" w:rsidRPr="001D6A7F">
        <w:t xml:space="preserve">Moveable </w:t>
      </w:r>
      <w:r w:rsidR="001D7B35">
        <w:t xml:space="preserve">(on a rail) </w:t>
      </w:r>
      <w:r w:rsidR="001D7B35" w:rsidRPr="001D6A7F">
        <w:t xml:space="preserve">electromechanical </w:t>
      </w:r>
      <w:r w:rsidR="00C961CD">
        <w:t>rope</w:t>
      </w:r>
      <w:r w:rsidR="001D7B35" w:rsidRPr="001D6A7F">
        <w:t xml:space="preserve"> winch</w:t>
      </w:r>
    </w:p>
    <w:p w14:paraId="7F9C2B63" w14:textId="77777777" w:rsidR="00C4436A" w:rsidRPr="001D6A7F" w:rsidRDefault="00C4436A" w:rsidP="00C4436A">
      <w:pPr>
        <w:pStyle w:val="CDTechnicalDataText"/>
      </w:pPr>
      <w:r w:rsidRPr="001D6A7F">
        <w:t xml:space="preserve">No. of lifting ropes: </w:t>
      </w:r>
      <w:r w:rsidRPr="001D6A7F">
        <w:tab/>
        <w:t>1 pieces</w:t>
      </w:r>
    </w:p>
    <w:p w14:paraId="25396309" w14:textId="62B89E97" w:rsidR="00C4436A" w:rsidRPr="001D6A7F" w:rsidRDefault="00C4436A" w:rsidP="00C4436A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 w:rsidR="00542AEF">
        <w:t>24</w:t>
      </w:r>
      <w:r w:rsidRPr="001D6A7F">
        <w:t>.0 m</w:t>
      </w:r>
    </w:p>
    <w:p w14:paraId="259923AB" w14:textId="77777777" w:rsidR="00C4436A" w:rsidRPr="001D6A7F" w:rsidRDefault="00C4436A" w:rsidP="00C4436A">
      <w:pPr>
        <w:pStyle w:val="CDTechnicalDataText"/>
      </w:pPr>
      <w:r w:rsidRPr="001D6A7F">
        <w:t>Payload:</w:t>
      </w:r>
      <w:r w:rsidRPr="001D6A7F">
        <w:tab/>
        <w:t>500 kg</w:t>
      </w:r>
    </w:p>
    <w:p w14:paraId="7EFA10F6" w14:textId="77777777" w:rsidR="00C4436A" w:rsidRPr="001D6A7F" w:rsidRDefault="00C4436A" w:rsidP="00C4436A">
      <w:pPr>
        <w:pStyle w:val="CDTechnicalDataText"/>
      </w:pPr>
      <w:r w:rsidRPr="001D6A7F">
        <w:t>Lifting Speed:</w:t>
      </w:r>
      <w:r w:rsidRPr="001D6A7F">
        <w:tab/>
        <w:t>0.01 - 1.8 m/s</w:t>
      </w:r>
    </w:p>
    <w:p w14:paraId="797BC3A1" w14:textId="6EF93EB7" w:rsidR="001D7B35" w:rsidRDefault="00C4436A" w:rsidP="002D0CD0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5BC99E30" w14:textId="77777777" w:rsidR="002D0CD0" w:rsidRDefault="002D0CD0" w:rsidP="002D0CD0">
      <w:pPr>
        <w:pStyle w:val="CDTechnicalDataText"/>
      </w:pPr>
    </w:p>
    <w:p w14:paraId="360BCFB4" w14:textId="22F2E5F8" w:rsidR="001D7B35" w:rsidRPr="001D7B35" w:rsidRDefault="00585A8F" w:rsidP="00585A8F">
      <w:pPr>
        <w:pStyle w:val="CDberschrift3"/>
        <w:rPr>
          <w:lang w:val="en-GB"/>
        </w:rPr>
      </w:pPr>
      <w:bookmarkStart w:id="19" w:name="_Toc207117047"/>
      <w:r>
        <w:rPr>
          <w:lang w:val="en-GB"/>
        </w:rPr>
        <w:t xml:space="preserve">Rear </w:t>
      </w:r>
      <w:r w:rsidR="001D7B35">
        <w:rPr>
          <w:lang w:val="en-GB"/>
        </w:rPr>
        <w:t xml:space="preserve">stage </w:t>
      </w:r>
      <w:proofErr w:type="spellStart"/>
      <w:r w:rsidR="001D7B35">
        <w:rPr>
          <w:lang w:val="en-GB"/>
        </w:rPr>
        <w:t>Flybars</w:t>
      </w:r>
      <w:bookmarkEnd w:id="19"/>
      <w:proofErr w:type="spellEnd"/>
    </w:p>
    <w:p w14:paraId="2517E0DD" w14:textId="77777777" w:rsidR="001D7B35" w:rsidRPr="001D6A7F" w:rsidRDefault="001D7B35" w:rsidP="001D7B35">
      <w:pPr>
        <w:pStyle w:val="CDTextfettunter"/>
      </w:pPr>
      <w:r w:rsidRPr="001D6A7F">
        <w:t>Technical Data</w:t>
      </w:r>
    </w:p>
    <w:p w14:paraId="201A4698" w14:textId="3E406A27" w:rsidR="001D7B35" w:rsidRPr="001D6A7F" w:rsidRDefault="001D7B35" w:rsidP="001D7B35">
      <w:pPr>
        <w:pStyle w:val="CDTechnicalDataText"/>
      </w:pPr>
      <w:r w:rsidRPr="001D6A7F">
        <w:t xml:space="preserve">Quantity: </w:t>
      </w:r>
      <w:r w:rsidRPr="001D6A7F">
        <w:tab/>
      </w:r>
      <w:r w:rsidR="00683C27">
        <w:t>26</w:t>
      </w:r>
      <w:r w:rsidR="00683C27" w:rsidRPr="001D6A7F">
        <w:t xml:space="preserve"> </w:t>
      </w:r>
      <w:r w:rsidRPr="001D6A7F">
        <w:t>pcs.</w:t>
      </w:r>
    </w:p>
    <w:p w14:paraId="2B12F390" w14:textId="77777777" w:rsidR="001D7B35" w:rsidRPr="001D6A7F" w:rsidRDefault="001D7B35" w:rsidP="001D7B35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11169396" w14:textId="50ACCA91" w:rsidR="001D7B35" w:rsidRPr="001D6A7F" w:rsidRDefault="001D7B35" w:rsidP="001D7B35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4E7748">
        <w:t>23</w:t>
      </w:r>
      <w:r w:rsidR="004E7748" w:rsidRPr="001D6A7F">
        <w:t xml:space="preserve"> </w:t>
      </w:r>
      <w:r w:rsidRPr="001D6A7F">
        <w:t>m</w:t>
      </w:r>
      <w:r>
        <w:t xml:space="preserve"> </w:t>
      </w:r>
    </w:p>
    <w:p w14:paraId="2A28A4C8" w14:textId="77777777" w:rsidR="001D7B35" w:rsidRPr="001D6A7F" w:rsidRDefault="001D7B35" w:rsidP="001D7B35">
      <w:pPr>
        <w:pStyle w:val="CDTechnicalDataText"/>
      </w:pPr>
      <w:r w:rsidRPr="001D6A7F">
        <w:t xml:space="preserve">No. of lifting ropes: </w:t>
      </w:r>
      <w:r w:rsidRPr="001D6A7F">
        <w:tab/>
        <w:t>6 pieces</w:t>
      </w:r>
    </w:p>
    <w:p w14:paraId="7446447A" w14:textId="0F1C3696" w:rsidR="001D7B35" w:rsidRPr="001D6A7F" w:rsidRDefault="001D7B35" w:rsidP="001D7B35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 w:rsidR="00542AEF">
        <w:t>24</w:t>
      </w:r>
      <w:r w:rsidR="00542AEF" w:rsidRPr="001D6A7F">
        <w:t xml:space="preserve"> </w:t>
      </w:r>
      <w:r w:rsidRPr="001D6A7F">
        <w:t>m</w:t>
      </w:r>
    </w:p>
    <w:p w14:paraId="46BDE286" w14:textId="2EFF60C8" w:rsidR="001D7B35" w:rsidRPr="001D6A7F" w:rsidRDefault="001D7B35" w:rsidP="001D7B35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DF1955">
        <w:t>5</w:t>
      </w:r>
      <w:r w:rsidRPr="001D6A7F">
        <w:t>00 kg</w:t>
      </w:r>
    </w:p>
    <w:p w14:paraId="7DA7FF39" w14:textId="64FD46A7" w:rsidR="001D7B35" w:rsidRPr="001D6A7F" w:rsidRDefault="001D7B35" w:rsidP="001D7B35">
      <w:pPr>
        <w:pStyle w:val="CDTechnicalDataText"/>
      </w:pPr>
      <w:r w:rsidRPr="001D6A7F">
        <w:t xml:space="preserve">Point load: </w:t>
      </w:r>
      <w:r w:rsidRPr="001D6A7F">
        <w:tab/>
      </w:r>
      <w:r w:rsidR="00DF1955">
        <w:t>2</w:t>
      </w:r>
      <w:r w:rsidRPr="00262BFE">
        <w:t>00 kg</w:t>
      </w:r>
      <w:r w:rsidRPr="001D6A7F">
        <w:t xml:space="preserve"> (under wire rope) </w:t>
      </w:r>
    </w:p>
    <w:p w14:paraId="30F73807" w14:textId="77777777" w:rsidR="001D7B35" w:rsidRPr="001D6A7F" w:rsidRDefault="001D7B35" w:rsidP="001D7B35">
      <w:pPr>
        <w:pStyle w:val="CDTechnicalDataText"/>
      </w:pPr>
      <w:r w:rsidRPr="001D6A7F">
        <w:t>Lifting Speed:</w:t>
      </w:r>
      <w:r w:rsidRPr="001D6A7F">
        <w:tab/>
        <w:t>0.01 - 1.8 m/s with load up to 500 kg</w:t>
      </w:r>
    </w:p>
    <w:p w14:paraId="172D2403" w14:textId="77777777" w:rsidR="001D7B35" w:rsidRPr="001D6A7F" w:rsidRDefault="001D7B35" w:rsidP="001D7B35">
      <w:pPr>
        <w:pStyle w:val="CDTechnicalDataText"/>
      </w:pPr>
      <w:r w:rsidRPr="001D6A7F">
        <w:tab/>
        <w:t>0.01 - 1.2 m/s with load up to 1000 kg</w:t>
      </w:r>
    </w:p>
    <w:p w14:paraId="5AE49438" w14:textId="1229F719" w:rsidR="001D7B35" w:rsidRDefault="001D7B35" w:rsidP="002D0CD0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1CECAAE8" w14:textId="67632275" w:rsidR="00B94458" w:rsidRPr="001D6A7F" w:rsidRDefault="00E367AC" w:rsidP="00585A8F">
      <w:pPr>
        <w:pStyle w:val="CDberschrift3"/>
        <w:rPr>
          <w:lang w:val="en-GB"/>
        </w:rPr>
      </w:pPr>
      <w:r>
        <w:rPr>
          <w:lang w:val="en-GB"/>
        </w:rPr>
        <w:t xml:space="preserve"> </w:t>
      </w:r>
      <w:bookmarkStart w:id="20" w:name="_Toc207117048"/>
      <w:r w:rsidR="00B94458">
        <w:rPr>
          <w:lang w:val="en-GB"/>
        </w:rPr>
        <w:t>P</w:t>
      </w:r>
      <w:r w:rsidR="00585A8F">
        <w:rPr>
          <w:lang w:val="en-GB"/>
        </w:rPr>
        <w:t>roscenium</w:t>
      </w:r>
      <w:r w:rsidR="00B94458">
        <w:rPr>
          <w:lang w:val="en-GB"/>
        </w:rPr>
        <w:t xml:space="preserve"> Bridge</w:t>
      </w:r>
      <w:bookmarkEnd w:id="20"/>
    </w:p>
    <w:p w14:paraId="3E653842" w14:textId="77777777" w:rsidR="00B94458" w:rsidRPr="00731E75" w:rsidRDefault="00B94458" w:rsidP="00B94458">
      <w:pPr>
        <w:pStyle w:val="CDTextfettunter"/>
      </w:pPr>
      <w:r w:rsidRPr="00731E75">
        <w:t>Technical Data</w:t>
      </w:r>
    </w:p>
    <w:p w14:paraId="4C2C1BBC" w14:textId="0C35C521" w:rsidR="00B94458" w:rsidRPr="001D6A7F" w:rsidRDefault="00B94458" w:rsidP="00B94458">
      <w:pPr>
        <w:pStyle w:val="CDTechnicalDataText"/>
      </w:pPr>
      <w:r w:rsidRPr="001D6A7F">
        <w:t xml:space="preserve">Quantity: </w:t>
      </w:r>
      <w:r w:rsidRPr="001D6A7F">
        <w:tab/>
      </w:r>
      <w:r>
        <w:t>1</w:t>
      </w:r>
      <w:r w:rsidRPr="001D6A7F">
        <w:t xml:space="preserve"> pcs.</w:t>
      </w:r>
    </w:p>
    <w:p w14:paraId="5330DA61" w14:textId="4C83AC57" w:rsidR="00B94458" w:rsidRPr="001D6A7F" w:rsidRDefault="00B94458" w:rsidP="00B94458">
      <w:pPr>
        <w:pStyle w:val="CDTechnicalDataText"/>
      </w:pPr>
      <w:r w:rsidRPr="001D6A7F">
        <w:t>Type of drive:</w:t>
      </w:r>
      <w:r w:rsidRPr="001D6A7F">
        <w:tab/>
      </w:r>
      <w:r w:rsidR="009E1D72">
        <w:t>E</w:t>
      </w:r>
      <w:r w:rsidRPr="001D6A7F">
        <w:t xml:space="preserve">lectromechanical wire rope winch with </w:t>
      </w:r>
      <w:r>
        <w:t>horizonta</w:t>
      </w:r>
      <w:r w:rsidRPr="001D6A7F">
        <w:t>l drum</w:t>
      </w:r>
    </w:p>
    <w:p w14:paraId="1436A856" w14:textId="77777777" w:rsidR="00B94458" w:rsidRPr="001D6A7F" w:rsidRDefault="00B94458" w:rsidP="00B94458">
      <w:pPr>
        <w:pStyle w:val="CDTechnicalDataText"/>
      </w:pPr>
      <w:r w:rsidRPr="001D6A7F">
        <w:t>Length of bar:</w:t>
      </w:r>
      <w:r w:rsidRPr="001D6A7F">
        <w:tab/>
        <w:t>approx. 2</w:t>
      </w:r>
      <w:r>
        <w:t>5</w:t>
      </w:r>
      <w:r w:rsidRPr="001D6A7F">
        <w:t xml:space="preserve"> m</w:t>
      </w:r>
      <w:r>
        <w:t xml:space="preserve"> </w:t>
      </w:r>
    </w:p>
    <w:p w14:paraId="0FE4B0B4" w14:textId="77777777" w:rsidR="00B94458" w:rsidRPr="001D6A7F" w:rsidRDefault="00B94458" w:rsidP="00B94458">
      <w:pPr>
        <w:pStyle w:val="CDTechnicalDataText"/>
      </w:pPr>
      <w:r w:rsidRPr="001D6A7F">
        <w:t xml:space="preserve">No. of lifting ropes: </w:t>
      </w:r>
      <w:r w:rsidRPr="001D6A7F">
        <w:tab/>
        <w:t>6 pieces</w:t>
      </w:r>
    </w:p>
    <w:p w14:paraId="535BAB7A" w14:textId="67BA890A" w:rsidR="00B94458" w:rsidRPr="001D6A7F" w:rsidRDefault="00B94458" w:rsidP="00B94458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 w:rsidR="00E367AC">
        <w:t>20</w:t>
      </w:r>
      <w:r w:rsidRPr="001D6A7F">
        <w:t xml:space="preserve"> m</w:t>
      </w:r>
    </w:p>
    <w:p w14:paraId="7ECE4919" w14:textId="6598D823" w:rsidR="00B94458" w:rsidRPr="001D6A7F" w:rsidRDefault="00B94458" w:rsidP="00B94458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585A8F">
        <w:t>20</w:t>
      </w:r>
      <w:r w:rsidRPr="001D6A7F">
        <w:t>00 kg</w:t>
      </w:r>
    </w:p>
    <w:p w14:paraId="4AD745DC" w14:textId="370012BE" w:rsidR="00B94458" w:rsidRDefault="00B94458" w:rsidP="00B94458">
      <w:pPr>
        <w:pStyle w:val="CDTechnicalDataText"/>
      </w:pPr>
      <w:r w:rsidRPr="001D6A7F">
        <w:t xml:space="preserve">Point load: </w:t>
      </w:r>
      <w:r w:rsidRPr="001D6A7F">
        <w:tab/>
      </w:r>
      <w:r w:rsidR="00585A8F">
        <w:t>500</w:t>
      </w:r>
      <w:r w:rsidRPr="00262BFE">
        <w:t xml:space="preserve"> kg</w:t>
      </w:r>
      <w:r w:rsidRPr="001D6A7F">
        <w:t xml:space="preserve"> (under wire rope) </w:t>
      </w:r>
    </w:p>
    <w:p w14:paraId="125ED33F" w14:textId="0F3C4C78" w:rsidR="003D0BAA" w:rsidRDefault="003D0BAA" w:rsidP="003D0BAA">
      <w:pPr>
        <w:pStyle w:val="CDTechnicalDataText"/>
      </w:pPr>
      <w:r>
        <w:t>Additional equipment</w:t>
      </w:r>
      <w:r w:rsidRPr="001D6A7F">
        <w:t xml:space="preserve">: </w:t>
      </w:r>
      <w:r w:rsidRPr="001D6A7F">
        <w:tab/>
      </w:r>
      <w:r>
        <w:t>separately movable subtitle LED display</w:t>
      </w:r>
      <w:r w:rsidRPr="001D6A7F">
        <w:t xml:space="preserve"> </w:t>
      </w:r>
    </w:p>
    <w:p w14:paraId="46846112" w14:textId="77777777" w:rsidR="00603B45" w:rsidRDefault="00603B45" w:rsidP="003D0BAA">
      <w:pPr>
        <w:pStyle w:val="CDTechnicalDataText"/>
      </w:pPr>
    </w:p>
    <w:p w14:paraId="3EDFC96B" w14:textId="77777777" w:rsidR="00CF3D9D" w:rsidRDefault="00CF3D9D" w:rsidP="00B33D5F">
      <w:pPr>
        <w:pStyle w:val="CDText"/>
        <w:rPr>
          <w:lang w:val="en-GB"/>
        </w:rPr>
      </w:pPr>
    </w:p>
    <w:p w14:paraId="4620B2BE" w14:textId="77777777" w:rsidR="00C961CD" w:rsidRDefault="00C961CD" w:rsidP="00B33D5F">
      <w:pPr>
        <w:pStyle w:val="CDText"/>
        <w:rPr>
          <w:lang w:val="en-GB"/>
        </w:rPr>
      </w:pPr>
    </w:p>
    <w:p w14:paraId="7F2CA40F" w14:textId="039ED43F" w:rsidR="00E367AC" w:rsidRPr="001D6A7F" w:rsidRDefault="00E367AC" w:rsidP="00585A8F">
      <w:pPr>
        <w:pStyle w:val="CDberschrift3"/>
        <w:rPr>
          <w:lang w:val="en-GB"/>
        </w:rPr>
      </w:pPr>
      <w:r>
        <w:rPr>
          <w:lang w:val="en-GB"/>
        </w:rPr>
        <w:lastRenderedPageBreak/>
        <w:t xml:space="preserve"> </w:t>
      </w:r>
      <w:bookmarkStart w:id="21" w:name="_Toc207117049"/>
      <w:r w:rsidR="00585A8F">
        <w:rPr>
          <w:lang w:val="en-GB"/>
        </w:rPr>
        <w:t>Proscenium</w:t>
      </w:r>
      <w:r>
        <w:rPr>
          <w:lang w:val="en-GB"/>
        </w:rPr>
        <w:t xml:space="preserve"> </w:t>
      </w:r>
      <w:r w:rsidRPr="001D6A7F">
        <w:rPr>
          <w:lang w:val="en-GB"/>
        </w:rPr>
        <w:t>Fly Bars</w:t>
      </w:r>
      <w:r w:rsidR="005A36F2">
        <w:rPr>
          <w:lang w:val="en-GB"/>
        </w:rPr>
        <w:t xml:space="preserve"> + curtains (Wagner, Guillotine (sound proof), Gauze, Bi-Parting)</w:t>
      </w:r>
      <w:bookmarkEnd w:id="21"/>
    </w:p>
    <w:p w14:paraId="6E9EDEE3" w14:textId="77777777" w:rsidR="00E367AC" w:rsidRPr="001D6A7F" w:rsidRDefault="00E367AC" w:rsidP="00E367AC">
      <w:pPr>
        <w:pStyle w:val="CDTextfettunter"/>
      </w:pPr>
      <w:r w:rsidRPr="001D6A7F">
        <w:t>Technical Data</w:t>
      </w:r>
    </w:p>
    <w:p w14:paraId="5FD9AC04" w14:textId="73385CCA" w:rsidR="00E367AC" w:rsidRPr="001D6A7F" w:rsidRDefault="00E367AC" w:rsidP="00E367AC">
      <w:pPr>
        <w:pStyle w:val="CDTechnicalDataText"/>
      </w:pPr>
      <w:r w:rsidRPr="001D6A7F">
        <w:t xml:space="preserve">Quantity: </w:t>
      </w:r>
      <w:r w:rsidRPr="001D6A7F">
        <w:tab/>
      </w:r>
      <w:r w:rsidR="004665FB">
        <w:t>5</w:t>
      </w:r>
      <w:r w:rsidR="004665FB" w:rsidRPr="001D6A7F">
        <w:t xml:space="preserve"> </w:t>
      </w:r>
      <w:r w:rsidRPr="001D6A7F">
        <w:t>pcs.</w:t>
      </w:r>
    </w:p>
    <w:p w14:paraId="3CA8F18A" w14:textId="45C015D2" w:rsidR="00E367AC" w:rsidRPr="001D6A7F" w:rsidRDefault="00E367AC" w:rsidP="00E367AC">
      <w:pPr>
        <w:pStyle w:val="CDTechnicalDataText"/>
      </w:pPr>
      <w:r w:rsidRPr="001D6A7F">
        <w:t>Type of drive:</w:t>
      </w:r>
      <w:r w:rsidRPr="001D6A7F">
        <w:tab/>
      </w:r>
      <w:r w:rsidR="009E1D72">
        <w:t>E</w:t>
      </w:r>
      <w:r w:rsidRPr="001D6A7F">
        <w:t>lectromechanical wire rope winch with vertical drum</w:t>
      </w:r>
    </w:p>
    <w:p w14:paraId="38471E0A" w14:textId="77256882" w:rsidR="00E367AC" w:rsidRPr="001D6A7F" w:rsidRDefault="00E367AC" w:rsidP="00E367AC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EE107C">
        <w:t>22</w:t>
      </w:r>
      <w:r w:rsidR="00EE107C" w:rsidRPr="001D6A7F">
        <w:t xml:space="preserve"> </w:t>
      </w:r>
      <w:r w:rsidRPr="001D6A7F">
        <w:t>m</w:t>
      </w:r>
      <w:r>
        <w:t xml:space="preserve"> </w:t>
      </w:r>
    </w:p>
    <w:p w14:paraId="1B58367C" w14:textId="77777777" w:rsidR="00E367AC" w:rsidRPr="001D6A7F" w:rsidRDefault="00E367AC" w:rsidP="00E367AC">
      <w:pPr>
        <w:pStyle w:val="CDTechnicalDataText"/>
      </w:pPr>
      <w:r w:rsidRPr="001D6A7F">
        <w:t xml:space="preserve">No. of lifting ropes: </w:t>
      </w:r>
      <w:r w:rsidRPr="001D6A7F">
        <w:tab/>
        <w:t>6 pieces</w:t>
      </w:r>
    </w:p>
    <w:p w14:paraId="222EE626" w14:textId="77777777" w:rsidR="00E367AC" w:rsidRPr="001D6A7F" w:rsidRDefault="00E367AC" w:rsidP="00E367AC">
      <w:pPr>
        <w:pStyle w:val="CDTechnicalDataText"/>
      </w:pPr>
      <w:r w:rsidRPr="001D6A7F">
        <w:t>Lifting Height:</w:t>
      </w:r>
      <w:r w:rsidRPr="001D6A7F">
        <w:tab/>
        <w:t>approx. 3</w:t>
      </w:r>
      <w:r>
        <w:t>4</w:t>
      </w:r>
      <w:r w:rsidRPr="001D6A7F">
        <w:t xml:space="preserve"> m</w:t>
      </w:r>
    </w:p>
    <w:p w14:paraId="7C4014FF" w14:textId="5A78684F" w:rsidR="00E367AC" w:rsidRPr="001D6A7F" w:rsidRDefault="00E367AC" w:rsidP="00E367AC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1D7B35">
        <w:t>1000</w:t>
      </w:r>
      <w:r w:rsidRPr="001D6A7F">
        <w:t xml:space="preserve"> kg</w:t>
      </w:r>
    </w:p>
    <w:p w14:paraId="417268A2" w14:textId="2445C3E4" w:rsidR="00E367AC" w:rsidRPr="001D6A7F" w:rsidRDefault="00E367AC" w:rsidP="00E367AC">
      <w:pPr>
        <w:pStyle w:val="CDTechnicalDataText"/>
      </w:pPr>
      <w:r w:rsidRPr="001D6A7F">
        <w:t xml:space="preserve">Point load: </w:t>
      </w:r>
      <w:r w:rsidRPr="001D6A7F">
        <w:tab/>
      </w:r>
      <w:r w:rsidR="001D7B35">
        <w:t>4</w:t>
      </w:r>
      <w:r>
        <w:t>00</w:t>
      </w:r>
      <w:r w:rsidRPr="00262BFE">
        <w:t xml:space="preserve"> kg</w:t>
      </w:r>
      <w:r w:rsidRPr="001D6A7F">
        <w:t xml:space="preserve"> (under wire rope) </w:t>
      </w:r>
    </w:p>
    <w:p w14:paraId="5D24DB34" w14:textId="77777777" w:rsidR="00E367AC" w:rsidRPr="001D6A7F" w:rsidRDefault="00E367AC" w:rsidP="00E367AC">
      <w:pPr>
        <w:pStyle w:val="CDTechnicalDataText"/>
      </w:pPr>
      <w:r w:rsidRPr="001D6A7F">
        <w:t>Lifting Speed:</w:t>
      </w:r>
      <w:r w:rsidRPr="001D6A7F">
        <w:tab/>
        <w:t>0.01 - 1.8 m/s with load up to 500 kg</w:t>
      </w:r>
    </w:p>
    <w:p w14:paraId="69FA3740" w14:textId="77777777" w:rsidR="00E367AC" w:rsidRPr="001D6A7F" w:rsidRDefault="00E367AC" w:rsidP="00E367AC">
      <w:pPr>
        <w:pStyle w:val="CDTechnicalDataText"/>
      </w:pPr>
      <w:r w:rsidRPr="001D6A7F">
        <w:tab/>
        <w:t>0.01 - 1.2 m/s with load up to 1000 kg</w:t>
      </w:r>
    </w:p>
    <w:p w14:paraId="21ACF3E0" w14:textId="2C00B111" w:rsidR="00E367AC" w:rsidRDefault="00E367AC" w:rsidP="002D0CD0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53A0390D" w14:textId="77777777" w:rsidR="002D0CD0" w:rsidRDefault="002D0CD0" w:rsidP="002D0CD0">
      <w:pPr>
        <w:pStyle w:val="CDTechnicalDataText"/>
      </w:pPr>
    </w:p>
    <w:p w14:paraId="3244660D" w14:textId="77777777" w:rsidR="00603B45" w:rsidRDefault="00603B45" w:rsidP="002D0CD0">
      <w:pPr>
        <w:pStyle w:val="CDTechnicalDataText"/>
      </w:pPr>
    </w:p>
    <w:p w14:paraId="7F6588CA" w14:textId="5AF6F3A1" w:rsidR="002D0CD0" w:rsidRDefault="002D0CD0" w:rsidP="00B33D5F">
      <w:pPr>
        <w:pStyle w:val="CDText"/>
        <w:rPr>
          <w:lang w:val="en-GB"/>
        </w:rPr>
      </w:pPr>
    </w:p>
    <w:p w14:paraId="5342F9CF" w14:textId="22C81C03" w:rsidR="00E367AC" w:rsidRPr="001D6A7F" w:rsidRDefault="00E367AC" w:rsidP="00585A8F">
      <w:pPr>
        <w:pStyle w:val="CDberschrift3"/>
        <w:rPr>
          <w:lang w:val="en-GB"/>
        </w:rPr>
      </w:pPr>
      <w:bookmarkStart w:id="22" w:name="_Toc207117050"/>
      <w:r>
        <w:rPr>
          <w:lang w:val="en-GB"/>
        </w:rPr>
        <w:t>Harlequin™ foldable floor</w:t>
      </w:r>
      <w:bookmarkEnd w:id="22"/>
    </w:p>
    <w:p w14:paraId="4B765011" w14:textId="77777777" w:rsidR="00E367AC" w:rsidRPr="001D6A7F" w:rsidRDefault="00E367AC" w:rsidP="00E367AC">
      <w:pPr>
        <w:pStyle w:val="CDTextfettunter"/>
      </w:pPr>
      <w:r w:rsidRPr="001D6A7F">
        <w:t>Technical Data</w:t>
      </w:r>
    </w:p>
    <w:p w14:paraId="14EA7C29" w14:textId="0305C730" w:rsidR="00E367AC" w:rsidRPr="001D6A7F" w:rsidRDefault="00E367AC" w:rsidP="00E367AC">
      <w:pPr>
        <w:pStyle w:val="CDTechnicalDataText"/>
      </w:pPr>
      <w:r w:rsidRPr="001D6A7F">
        <w:t xml:space="preserve">Quantity: </w:t>
      </w:r>
      <w:r w:rsidRPr="001D6A7F">
        <w:tab/>
      </w:r>
      <w:r w:rsidR="00C24676">
        <w:t>2</w:t>
      </w:r>
      <w:r w:rsidRPr="001D6A7F">
        <w:t xml:space="preserve"> pcs.</w:t>
      </w:r>
    </w:p>
    <w:p w14:paraId="02A9FE86" w14:textId="00B18875" w:rsidR="00E367AC" w:rsidRPr="001D6A7F" w:rsidRDefault="00E367AC" w:rsidP="00E367AC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4B3F5739" w14:textId="77777777" w:rsidR="00E367AC" w:rsidRPr="001D6A7F" w:rsidRDefault="00E367AC" w:rsidP="00E367AC">
      <w:pPr>
        <w:pStyle w:val="CDTechnicalDataText"/>
      </w:pPr>
      <w:r w:rsidRPr="001D6A7F">
        <w:t>Lifting Height:</w:t>
      </w:r>
      <w:r w:rsidRPr="001D6A7F">
        <w:tab/>
        <w:t>approx. 3</w:t>
      </w:r>
      <w:r>
        <w:t>4</w:t>
      </w:r>
      <w:r w:rsidRPr="001D6A7F">
        <w:t xml:space="preserve"> m</w:t>
      </w:r>
    </w:p>
    <w:p w14:paraId="63D5FAA7" w14:textId="77777777" w:rsidR="00E367AC" w:rsidRDefault="00E367AC" w:rsidP="00B33D5F">
      <w:pPr>
        <w:pStyle w:val="CDText"/>
        <w:rPr>
          <w:lang w:val="en-GB"/>
        </w:rPr>
      </w:pPr>
    </w:p>
    <w:p w14:paraId="0759BEBF" w14:textId="33E222F4" w:rsidR="00E367AC" w:rsidRDefault="00E367AC" w:rsidP="00B33D5F">
      <w:pPr>
        <w:pStyle w:val="CDText"/>
        <w:rPr>
          <w:lang w:val="en-GB"/>
        </w:rPr>
      </w:pPr>
      <w:r>
        <w:rPr>
          <w:lang w:val="en-GB"/>
        </w:rPr>
        <w:t xml:space="preserve">Foldable dance floor with possibility to store it </w:t>
      </w:r>
      <w:r w:rsidR="009E1D72">
        <w:rPr>
          <w:lang w:val="en-GB"/>
        </w:rPr>
        <w:t>vertically</w:t>
      </w:r>
      <w:r>
        <w:rPr>
          <w:lang w:val="en-GB"/>
        </w:rPr>
        <w:t xml:space="preserve"> hanging. </w:t>
      </w:r>
    </w:p>
    <w:p w14:paraId="022E4AB9" w14:textId="6024E6D0" w:rsidR="009E1D72" w:rsidRDefault="009E1D72" w:rsidP="00B33D5F">
      <w:pPr>
        <w:pStyle w:val="CDText"/>
        <w:rPr>
          <w:lang w:val="en-GB"/>
        </w:rPr>
      </w:pPr>
      <w:r>
        <w:rPr>
          <w:lang w:val="en-GB"/>
        </w:rPr>
        <w:t xml:space="preserve">Segment 1 – 23 x </w:t>
      </w:r>
      <w:r w:rsidR="00C24676">
        <w:rPr>
          <w:lang w:val="en-GB"/>
        </w:rPr>
        <w:t>9</w:t>
      </w:r>
      <w:r>
        <w:rPr>
          <w:lang w:val="en-GB"/>
        </w:rPr>
        <w:t xml:space="preserve"> m</w:t>
      </w:r>
      <w:r w:rsidR="00394B32">
        <w:rPr>
          <w:lang w:val="en-GB"/>
        </w:rPr>
        <w:t xml:space="preserve"> – </w:t>
      </w:r>
      <w:proofErr w:type="spellStart"/>
      <w:r w:rsidR="00394B32">
        <w:rPr>
          <w:lang w:val="en-GB"/>
        </w:rPr>
        <w:t>flybar</w:t>
      </w:r>
      <w:proofErr w:type="spellEnd"/>
      <w:r w:rsidR="00394B32">
        <w:rPr>
          <w:lang w:val="en-GB"/>
        </w:rPr>
        <w:t xml:space="preserve"> 60</w:t>
      </w:r>
      <w:r w:rsidR="00585A8F">
        <w:rPr>
          <w:lang w:val="en-GB"/>
        </w:rPr>
        <w:t xml:space="preserve"> (load capacity increase – to be checked)</w:t>
      </w:r>
    </w:p>
    <w:p w14:paraId="4C4B93CB" w14:textId="1C9B1A2C" w:rsidR="00CF3D9D" w:rsidRDefault="00CF3D9D" w:rsidP="00CF3D9D">
      <w:pPr>
        <w:pStyle w:val="CDText"/>
        <w:rPr>
          <w:lang w:val="en-GB"/>
        </w:rPr>
      </w:pPr>
      <w:r>
        <w:rPr>
          <w:lang w:val="en-GB"/>
        </w:rPr>
        <w:t xml:space="preserve">Segment 2 – 23 x </w:t>
      </w:r>
      <w:r w:rsidR="00C24676">
        <w:rPr>
          <w:lang w:val="en-GB"/>
        </w:rPr>
        <w:t>9</w:t>
      </w:r>
      <w:r>
        <w:rPr>
          <w:lang w:val="en-GB"/>
        </w:rPr>
        <w:t xml:space="preserve"> m</w:t>
      </w:r>
      <w:r w:rsidR="00394B32">
        <w:rPr>
          <w:lang w:val="en-GB"/>
        </w:rPr>
        <w:t xml:space="preserve"> – </w:t>
      </w:r>
      <w:proofErr w:type="spellStart"/>
      <w:r w:rsidR="00394B32">
        <w:rPr>
          <w:lang w:val="en-GB"/>
        </w:rPr>
        <w:t>flybar</w:t>
      </w:r>
      <w:proofErr w:type="spellEnd"/>
      <w:r w:rsidR="00394B32">
        <w:rPr>
          <w:lang w:val="en-GB"/>
        </w:rPr>
        <w:t xml:space="preserve"> 62</w:t>
      </w:r>
      <w:r w:rsidR="00585A8F">
        <w:rPr>
          <w:lang w:val="en-GB"/>
        </w:rPr>
        <w:t xml:space="preserve"> (load capacity increase – to be checked)</w:t>
      </w:r>
    </w:p>
    <w:p w14:paraId="72344256" w14:textId="77777777" w:rsidR="0073421B" w:rsidRDefault="0073421B" w:rsidP="00CF3D9D">
      <w:pPr>
        <w:pStyle w:val="CDText"/>
        <w:rPr>
          <w:lang w:val="en-GB"/>
        </w:rPr>
      </w:pPr>
    </w:p>
    <w:p w14:paraId="392867FD" w14:textId="08A80D93" w:rsidR="0073421B" w:rsidRPr="001D6A7F" w:rsidRDefault="0073421B" w:rsidP="00585A8F">
      <w:pPr>
        <w:pStyle w:val="CDberschrift3"/>
        <w:rPr>
          <w:lang w:val="en-GB"/>
        </w:rPr>
      </w:pPr>
      <w:bookmarkStart w:id="23" w:name="_Toc207117051"/>
      <w:r>
        <w:rPr>
          <w:lang w:val="en-GB"/>
        </w:rPr>
        <w:t>Fire Curtains</w:t>
      </w:r>
      <w:bookmarkEnd w:id="23"/>
    </w:p>
    <w:p w14:paraId="5E2A22AF" w14:textId="77777777" w:rsidR="0073421B" w:rsidRPr="001D6A7F" w:rsidRDefault="0073421B" w:rsidP="0073421B">
      <w:pPr>
        <w:pStyle w:val="CDTextfettunter"/>
      </w:pPr>
      <w:r w:rsidRPr="001D6A7F">
        <w:t>Technical Data</w:t>
      </w:r>
    </w:p>
    <w:p w14:paraId="1181823F" w14:textId="2CEDE7B1" w:rsidR="0073421B" w:rsidRPr="001D6A7F" w:rsidRDefault="0073421B" w:rsidP="0073421B">
      <w:pPr>
        <w:pStyle w:val="CDTechnicalDataText"/>
      </w:pPr>
      <w:r w:rsidRPr="001D6A7F">
        <w:t xml:space="preserve">Quantity: </w:t>
      </w:r>
      <w:r w:rsidRPr="001D6A7F">
        <w:tab/>
      </w:r>
      <w:r>
        <w:t>6</w:t>
      </w:r>
      <w:r w:rsidRPr="001D6A7F">
        <w:t xml:space="preserve"> pcs.</w:t>
      </w:r>
    </w:p>
    <w:p w14:paraId="16C7B4B5" w14:textId="3CF2EE11" w:rsidR="0073421B" w:rsidRPr="001D6A7F" w:rsidRDefault="0073421B" w:rsidP="0073421B">
      <w:pPr>
        <w:pStyle w:val="CDTechnicalDataText"/>
      </w:pPr>
      <w:r w:rsidRPr="001D6A7F">
        <w:t>Type of drive:</w:t>
      </w:r>
      <w:r w:rsidRPr="001D6A7F">
        <w:tab/>
      </w:r>
      <w:r>
        <w:t>E</w:t>
      </w:r>
      <w:r w:rsidRPr="001D6A7F">
        <w:t xml:space="preserve">lectromechanical wire rope winch </w:t>
      </w:r>
    </w:p>
    <w:p w14:paraId="448A69CD" w14:textId="754AB155" w:rsidR="0073421B" w:rsidRPr="001D6A7F" w:rsidRDefault="0073421B" w:rsidP="0073421B">
      <w:pPr>
        <w:pStyle w:val="CDTechnicalDataText"/>
      </w:pPr>
      <w:r>
        <w:t>Additional info</w:t>
      </w:r>
      <w:r w:rsidRPr="001D6A7F">
        <w:t xml:space="preserve">: </w:t>
      </w:r>
      <w:r w:rsidRPr="001D6A7F">
        <w:tab/>
      </w:r>
      <w:r>
        <w:t>According to Polish Fire regulations, sound proof</w:t>
      </w:r>
    </w:p>
    <w:p w14:paraId="36F6E7D3" w14:textId="77777777" w:rsidR="0073421B" w:rsidRDefault="0073421B" w:rsidP="00CF3D9D">
      <w:pPr>
        <w:pStyle w:val="CDText"/>
        <w:rPr>
          <w:lang w:val="en-GB"/>
        </w:rPr>
      </w:pPr>
    </w:p>
    <w:p w14:paraId="65A9DF17" w14:textId="77777777" w:rsidR="00CF3D9D" w:rsidRDefault="00CF3D9D" w:rsidP="00CF3D9D">
      <w:pPr>
        <w:pStyle w:val="CDText"/>
        <w:rPr>
          <w:lang w:val="en-GB"/>
        </w:rPr>
      </w:pPr>
    </w:p>
    <w:p w14:paraId="6FD2F053" w14:textId="44D23962" w:rsidR="009E1D72" w:rsidRDefault="009E1D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lang w:val="en-GB"/>
        </w:rPr>
        <w:br w:type="page"/>
      </w:r>
    </w:p>
    <w:p w14:paraId="4FF03F6A" w14:textId="77777777" w:rsidR="00C4436A" w:rsidRPr="001D6A7F" w:rsidRDefault="00C4436A" w:rsidP="001D6A7F">
      <w:pPr>
        <w:pStyle w:val="CDText"/>
        <w:rPr>
          <w:lang w:val="en-GB"/>
        </w:rPr>
      </w:pPr>
    </w:p>
    <w:p w14:paraId="0A5A939F" w14:textId="4F379E7C" w:rsidR="001F0F9D" w:rsidRPr="001D6A7F" w:rsidRDefault="001F0F9D" w:rsidP="00EA3015">
      <w:pPr>
        <w:pStyle w:val="CDberschrift2"/>
        <w:rPr>
          <w:lang w:val="en-GB"/>
        </w:rPr>
      </w:pPr>
      <w:bookmarkStart w:id="24" w:name="_Toc207117052"/>
      <w:r>
        <w:rPr>
          <w:lang w:val="en-GB"/>
        </w:rPr>
        <w:t>Lower</w:t>
      </w:r>
      <w:r w:rsidRPr="001D6A7F">
        <w:rPr>
          <w:lang w:val="en-GB"/>
        </w:rPr>
        <w:t xml:space="preserve"> Stage Equipment</w:t>
      </w:r>
      <w:r w:rsidR="009E1D72">
        <w:rPr>
          <w:lang w:val="en-GB"/>
        </w:rPr>
        <w:t xml:space="preserve"> – all areas at stage level</w:t>
      </w:r>
      <w:bookmarkEnd w:id="24"/>
    </w:p>
    <w:p w14:paraId="4FDDEACA" w14:textId="100784EC" w:rsidR="00F1195C" w:rsidRPr="00CF2812" w:rsidRDefault="009E1D72" w:rsidP="00585A8F">
      <w:pPr>
        <w:pStyle w:val="CDberschrift3"/>
        <w:rPr>
          <w:lang w:val="en-GB"/>
        </w:rPr>
      </w:pPr>
      <w:bookmarkStart w:id="25" w:name="_Toc207117053"/>
      <w:r>
        <w:rPr>
          <w:lang w:val="en-GB"/>
        </w:rPr>
        <w:t>Main Stage elevators with stage traps</w:t>
      </w:r>
      <w:bookmarkEnd w:id="25"/>
    </w:p>
    <w:p w14:paraId="03D39CCD" w14:textId="77777777" w:rsidR="00F1195C" w:rsidRPr="00E86C5F" w:rsidRDefault="00F1195C" w:rsidP="00F1195C">
      <w:pPr>
        <w:pStyle w:val="CDTextfettunter"/>
        <w:rPr>
          <w:lang w:val="en-US"/>
        </w:rPr>
      </w:pPr>
      <w:r w:rsidRPr="00E86C5F">
        <w:rPr>
          <w:lang w:val="en-US"/>
        </w:rPr>
        <w:t>Technical Data</w:t>
      </w:r>
    </w:p>
    <w:p w14:paraId="23A373C0" w14:textId="3AAECBF7" w:rsidR="009E1D72" w:rsidRPr="009E1D72" w:rsidRDefault="009E1D72" w:rsidP="009E1D72">
      <w:pPr>
        <w:pStyle w:val="CDTechnicalDataText"/>
        <w:rPr>
          <w:lang w:val="en-US"/>
        </w:rPr>
      </w:pPr>
      <w:r w:rsidRPr="001D6A7F">
        <w:t>Quantity</w:t>
      </w:r>
      <w:r w:rsidRPr="009E1D72">
        <w:rPr>
          <w:lang w:val="en-US"/>
        </w:rPr>
        <w:t>:</w:t>
      </w:r>
      <w:r w:rsidRPr="009E1D72">
        <w:rPr>
          <w:lang w:val="en-US"/>
        </w:rPr>
        <w:tab/>
        <w:t xml:space="preserve">6 </w:t>
      </w:r>
      <w:r>
        <w:rPr>
          <w:lang w:val="en-US"/>
        </w:rPr>
        <w:t>pcs</w:t>
      </w:r>
      <w:r w:rsidRPr="009E1D72">
        <w:rPr>
          <w:lang w:val="en-US"/>
        </w:rPr>
        <w:t>.</w:t>
      </w:r>
    </w:p>
    <w:p w14:paraId="509C5B0D" w14:textId="2A9188D6" w:rsidR="009E1D72" w:rsidRDefault="009E1D72" w:rsidP="009E1D72">
      <w:pPr>
        <w:pStyle w:val="CDTechnicalDataText"/>
        <w:ind w:left="3397" w:hanging="2830"/>
        <w:rPr>
          <w:lang w:val="en-US"/>
        </w:rPr>
      </w:pPr>
      <w:r w:rsidRPr="001D6A7F">
        <w:t>Type of drive</w:t>
      </w:r>
      <w:r w:rsidRPr="009E1D72">
        <w:rPr>
          <w:lang w:val="en-US"/>
        </w:rPr>
        <w:t>:</w:t>
      </w:r>
      <w:r w:rsidRPr="009E1D72">
        <w:rPr>
          <w:lang w:val="en-US"/>
        </w:rPr>
        <w:tab/>
        <w:t>Electromechanical wire rope drive or rock and pinion/ ele</w:t>
      </w:r>
      <w:r>
        <w:rPr>
          <w:lang w:val="en-US"/>
        </w:rPr>
        <w:t>c</w:t>
      </w:r>
      <w:r w:rsidRPr="009E1D72">
        <w:rPr>
          <w:lang w:val="en-US"/>
        </w:rPr>
        <w:t>trohydrauli</w:t>
      </w:r>
      <w:r>
        <w:rPr>
          <w:lang w:val="en-US"/>
        </w:rPr>
        <w:t>c</w:t>
      </w:r>
      <w:r w:rsidRPr="009E1D72">
        <w:rPr>
          <w:lang w:val="en-US"/>
        </w:rPr>
        <w:t xml:space="preserve"> </w:t>
      </w:r>
      <w:r>
        <w:rPr>
          <w:lang w:val="en-US"/>
        </w:rPr>
        <w:t>drive</w:t>
      </w:r>
    </w:p>
    <w:p w14:paraId="3B22CFDA" w14:textId="49CE377A" w:rsidR="00C961CD" w:rsidRPr="00C961CD" w:rsidRDefault="00C961CD" w:rsidP="00C961CD">
      <w:pPr>
        <w:pStyle w:val="CDTechnicalDataText"/>
      </w:pPr>
      <w:r>
        <w:t>Type of platform</w:t>
      </w:r>
      <w:r>
        <w:tab/>
        <w:t>Double Deck</w:t>
      </w:r>
    </w:p>
    <w:p w14:paraId="195DD472" w14:textId="6456C9DA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Positioning system:</w:t>
      </w:r>
      <w:r w:rsidRPr="009E1D72">
        <w:rPr>
          <w:lang w:val="en-US"/>
        </w:rPr>
        <w:tab/>
        <w:t xml:space="preserve">Encoder +  </w:t>
      </w:r>
      <w:r>
        <w:rPr>
          <w:lang w:val="en-US"/>
        </w:rPr>
        <w:t>limit switches</w:t>
      </w:r>
    </w:p>
    <w:p w14:paraId="3FABE145" w14:textId="390676CE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Dimensions:</w:t>
      </w:r>
      <w:r w:rsidRPr="009E1D72">
        <w:rPr>
          <w:lang w:val="en-US"/>
        </w:rPr>
        <w:tab/>
        <w:t>3.0 x 23.0 m</w:t>
      </w:r>
      <w:r w:rsidRPr="009E1D72">
        <w:rPr>
          <w:lang w:val="en-US"/>
        </w:rPr>
        <w:tab/>
      </w:r>
    </w:p>
    <w:p w14:paraId="3FEDF553" w14:textId="5B68CDBA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Height between platforms:</w:t>
      </w:r>
      <w:r w:rsidRPr="009E1D72">
        <w:rPr>
          <w:lang w:val="en-US"/>
        </w:rPr>
        <w:tab/>
      </w:r>
      <w:r>
        <w:rPr>
          <w:lang w:val="en-US"/>
        </w:rPr>
        <w:t>approx</w:t>
      </w:r>
      <w:r w:rsidRPr="009E1D72">
        <w:rPr>
          <w:lang w:val="en-US"/>
        </w:rPr>
        <w:t>. 9 m</w:t>
      </w:r>
      <w:r w:rsidRPr="009E1D72">
        <w:rPr>
          <w:lang w:val="en-US"/>
        </w:rPr>
        <w:tab/>
      </w:r>
    </w:p>
    <w:p w14:paraId="26E94227" w14:textId="7F4CA88E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Quantity of stage traps:</w:t>
      </w:r>
      <w:r w:rsidRPr="009E1D72">
        <w:rPr>
          <w:lang w:val="en-US"/>
        </w:rPr>
        <w:tab/>
      </w:r>
      <w:r>
        <w:rPr>
          <w:lang w:val="en-US"/>
        </w:rPr>
        <w:t>11</w:t>
      </w:r>
      <w:r w:rsidRPr="009E1D72">
        <w:rPr>
          <w:lang w:val="en-US"/>
        </w:rPr>
        <w:t xml:space="preserve"> </w:t>
      </w:r>
      <w:r>
        <w:rPr>
          <w:lang w:val="en-US"/>
        </w:rPr>
        <w:t>pcs</w:t>
      </w:r>
      <w:r w:rsidRPr="009E1D72">
        <w:rPr>
          <w:lang w:val="en-US"/>
        </w:rPr>
        <w:t xml:space="preserve">. </w:t>
      </w:r>
      <w:r>
        <w:rPr>
          <w:lang w:val="en-US"/>
        </w:rPr>
        <w:t>Per elevator</w:t>
      </w:r>
    </w:p>
    <w:p w14:paraId="5D9B9334" w14:textId="6BE3FA81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Dimensions of stage traps:</w:t>
      </w:r>
      <w:r w:rsidRPr="009E1D72">
        <w:rPr>
          <w:lang w:val="en-US"/>
        </w:rPr>
        <w:tab/>
        <w:t>1.0 x 1.2 m</w:t>
      </w:r>
    </w:p>
    <w:p w14:paraId="553C55FB" w14:textId="77777777" w:rsid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 xml:space="preserve">Stage trap drive:                      </w:t>
      </w:r>
      <w:r w:rsidRPr="009E1D72">
        <w:rPr>
          <w:lang w:val="en-US"/>
        </w:rPr>
        <w:tab/>
        <w:t xml:space="preserve">Electromechanical drive </w:t>
      </w:r>
    </w:p>
    <w:p w14:paraId="62937486" w14:textId="30980942" w:rsidR="009E1D72" w:rsidRPr="009E1D72" w:rsidRDefault="009E1D72" w:rsidP="009E1D72">
      <w:pPr>
        <w:pStyle w:val="CDTechnicalDataText"/>
        <w:rPr>
          <w:lang w:val="en-US"/>
        </w:rPr>
      </w:pPr>
      <w:r>
        <w:rPr>
          <w:lang w:val="en-US"/>
        </w:rPr>
        <w:t>Static load</w:t>
      </w:r>
      <w:r w:rsidRPr="009E1D72">
        <w:rPr>
          <w:lang w:val="en-US"/>
        </w:rPr>
        <w:t>:</w:t>
      </w:r>
      <w:r w:rsidRPr="009E1D72">
        <w:rPr>
          <w:lang w:val="en-US"/>
        </w:rPr>
        <w:tab/>
      </w:r>
      <w:r w:rsidR="00B01B27">
        <w:rPr>
          <w:lang w:val="en-US"/>
        </w:rPr>
        <w:t>1000</w:t>
      </w:r>
      <w:r w:rsidRPr="009E1D72">
        <w:rPr>
          <w:lang w:val="en-US"/>
        </w:rPr>
        <w:t xml:space="preserve"> kg/m</w:t>
      </w:r>
      <w:r>
        <w:rPr>
          <w:lang w:val="en-US"/>
        </w:rPr>
        <w:t>2</w:t>
      </w:r>
    </w:p>
    <w:p w14:paraId="4DEA1331" w14:textId="678CB35C" w:rsidR="009E1D72" w:rsidRPr="009E1D72" w:rsidRDefault="009E1D72" w:rsidP="009E1D72">
      <w:pPr>
        <w:pStyle w:val="CDTechnicalDataText"/>
        <w:rPr>
          <w:lang w:val="en-US"/>
        </w:rPr>
      </w:pPr>
      <w:r>
        <w:rPr>
          <w:lang w:val="en-US"/>
        </w:rPr>
        <w:t>Static  point load</w:t>
      </w:r>
      <w:r w:rsidRPr="009E1D72">
        <w:rPr>
          <w:lang w:val="en-US"/>
        </w:rPr>
        <w:t>:</w:t>
      </w:r>
      <w:r w:rsidRPr="009E1D72">
        <w:rPr>
          <w:lang w:val="en-US"/>
        </w:rPr>
        <w:tab/>
        <w:t xml:space="preserve">1000 kg </w:t>
      </w:r>
      <w:r w:rsidR="00B01B27">
        <w:rPr>
          <w:lang w:val="en-US"/>
        </w:rPr>
        <w:t>on space</w:t>
      </w:r>
      <w:r w:rsidRPr="009E1D72">
        <w:rPr>
          <w:lang w:val="en-US"/>
        </w:rPr>
        <w:t xml:space="preserve"> 20x20 cm</w:t>
      </w:r>
    </w:p>
    <w:p w14:paraId="27EF28D3" w14:textId="2BAC7002" w:rsidR="009E1D72" w:rsidRPr="009E1D72" w:rsidRDefault="009E1D72" w:rsidP="009E1D72">
      <w:pPr>
        <w:pStyle w:val="CDTechnicalDataText"/>
        <w:rPr>
          <w:lang w:val="en-US"/>
        </w:rPr>
      </w:pPr>
      <w:r w:rsidRPr="009E1D72">
        <w:rPr>
          <w:lang w:val="en-US"/>
        </w:rPr>
        <w:t>Dynamic load:</w:t>
      </w:r>
      <w:r w:rsidRPr="009E1D72">
        <w:rPr>
          <w:lang w:val="en-US"/>
        </w:rPr>
        <w:tab/>
      </w:r>
      <w:r w:rsidR="00585A8F">
        <w:rPr>
          <w:lang w:val="en-US"/>
        </w:rPr>
        <w:t>4</w:t>
      </w:r>
      <w:r w:rsidR="00B01B27">
        <w:rPr>
          <w:lang w:val="en-US"/>
        </w:rPr>
        <w:t>00</w:t>
      </w:r>
      <w:r w:rsidRPr="009E1D72">
        <w:rPr>
          <w:lang w:val="en-US"/>
        </w:rPr>
        <w:t xml:space="preserve"> kg/m²</w:t>
      </w:r>
    </w:p>
    <w:p w14:paraId="7F8277FC" w14:textId="5250B955" w:rsidR="00425A91" w:rsidRDefault="009E1D72" w:rsidP="00156D22">
      <w:pPr>
        <w:pStyle w:val="CDTechnicalDataText"/>
      </w:pPr>
      <w:r w:rsidRPr="009E1D72">
        <w:rPr>
          <w:lang w:val="en-US"/>
        </w:rPr>
        <w:t xml:space="preserve">Lifting speed: </w:t>
      </w:r>
      <w:r w:rsidRPr="009E1D72">
        <w:rPr>
          <w:lang w:val="en-US"/>
        </w:rPr>
        <w:tab/>
        <w:t>0.01 – 0.8 m/s</w:t>
      </w:r>
    </w:p>
    <w:p w14:paraId="0296CD89" w14:textId="77777777" w:rsidR="00156D22" w:rsidRPr="00156D22" w:rsidRDefault="00156D22" w:rsidP="00156D22">
      <w:pPr>
        <w:pStyle w:val="CDTechnicalDataText"/>
        <w:rPr>
          <w:lang w:val="en-US"/>
        </w:rPr>
      </w:pPr>
    </w:p>
    <w:p w14:paraId="4B420425" w14:textId="4070CE33" w:rsidR="00C258BE" w:rsidRPr="001D6A7F" w:rsidRDefault="00C258BE" w:rsidP="00585A8F">
      <w:pPr>
        <w:pStyle w:val="CDberschrift3"/>
        <w:rPr>
          <w:lang w:val="en-GB"/>
        </w:rPr>
      </w:pPr>
      <w:bookmarkStart w:id="26" w:name="_Toc207117054"/>
      <w:r w:rsidRPr="001D6A7F">
        <w:rPr>
          <w:lang w:val="en-GB"/>
        </w:rPr>
        <w:t xml:space="preserve">Stage Wagons </w:t>
      </w:r>
      <w:r w:rsidR="003D0BAA">
        <w:rPr>
          <w:lang w:val="en-GB"/>
        </w:rPr>
        <w:t>– sinking to stage level</w:t>
      </w:r>
      <w:bookmarkEnd w:id="26"/>
    </w:p>
    <w:p w14:paraId="3EA5D430" w14:textId="4F1077FC" w:rsidR="00D73BE3" w:rsidRDefault="00D73BE3" w:rsidP="00D73BE3">
      <w:pPr>
        <w:pStyle w:val="CDTechnicalDataText"/>
      </w:pPr>
      <w:r>
        <w:t>Quantity:</w:t>
      </w:r>
      <w:r>
        <w:tab/>
      </w:r>
      <w:r w:rsidR="00DF1955">
        <w:t>4</w:t>
      </w:r>
      <w:r>
        <w:t xml:space="preserve"> pcs.</w:t>
      </w:r>
    </w:p>
    <w:p w14:paraId="7AC9F99E" w14:textId="77777777" w:rsidR="00D73BE3" w:rsidRPr="008525C2" w:rsidRDefault="00D73BE3" w:rsidP="00D73BE3">
      <w:pPr>
        <w:pStyle w:val="CDTechnicalDataText"/>
      </w:pPr>
      <w:r w:rsidRPr="008525C2">
        <w:t>Type of drive:</w:t>
      </w:r>
      <w:r w:rsidRPr="008525C2">
        <w:tab/>
      </w:r>
      <w:r w:rsidR="00F706F1" w:rsidRPr="008525C2">
        <w:t>Friction Drive System</w:t>
      </w:r>
      <w:r w:rsidRPr="008525C2">
        <w:t xml:space="preserve"> </w:t>
      </w:r>
      <w:r w:rsidR="008525C2">
        <w:t>only for one direction</w:t>
      </w:r>
    </w:p>
    <w:p w14:paraId="317A2DD7" w14:textId="77777777" w:rsidR="00F706F1" w:rsidRPr="008525C2" w:rsidRDefault="00F706F1" w:rsidP="00F706F1">
      <w:pPr>
        <w:pStyle w:val="CDTechnicalDataText"/>
      </w:pPr>
      <w:r w:rsidRPr="008525C2">
        <w:t>Positioning system:</w:t>
      </w:r>
      <w:r w:rsidRPr="008525C2">
        <w:tab/>
        <w:t>Magnetic sensor system</w:t>
      </w:r>
    </w:p>
    <w:p w14:paraId="373D6C4B" w14:textId="77777777" w:rsidR="00AF0233" w:rsidRPr="00B914A8" w:rsidRDefault="00AF0233" w:rsidP="00AF0233">
      <w:pPr>
        <w:pStyle w:val="CDTechnicalDataText"/>
      </w:pPr>
      <w:r w:rsidRPr="008525C2">
        <w:t>Guiding system:</w:t>
      </w:r>
      <w:r w:rsidRPr="008525C2">
        <w:tab/>
        <w:t>Magnetic sensor system</w:t>
      </w:r>
    </w:p>
    <w:p w14:paraId="4A705542" w14:textId="77777777" w:rsidR="00F706F1" w:rsidRPr="00B914A8" w:rsidRDefault="00F706F1" w:rsidP="00F706F1">
      <w:pPr>
        <w:pStyle w:val="CDTechnicalDataText"/>
      </w:pPr>
      <w:r w:rsidRPr="00B914A8">
        <w:t>Power:</w:t>
      </w:r>
      <w:r w:rsidRPr="00B914A8">
        <w:tab/>
        <w:t>Battery power on wagon</w:t>
      </w:r>
    </w:p>
    <w:p w14:paraId="5283A0EA" w14:textId="77777777" w:rsidR="00D73BE3" w:rsidRDefault="00D73BE3" w:rsidP="00D73BE3">
      <w:pPr>
        <w:pStyle w:val="CDTechnicalDataText"/>
      </w:pPr>
      <w:r>
        <w:t>Platform dimensions:</w:t>
      </w:r>
      <w:r>
        <w:tab/>
        <w:t>23.0 x 3.0m</w:t>
      </w:r>
    </w:p>
    <w:p w14:paraId="6E0F20E8" w14:textId="626ACF50" w:rsidR="00D73BE3" w:rsidRDefault="00D73BE3" w:rsidP="00D73BE3">
      <w:pPr>
        <w:pStyle w:val="CDTechnicalDataText"/>
      </w:pPr>
      <w:r>
        <w:t>Wagon height:</w:t>
      </w:r>
      <w:r>
        <w:tab/>
      </w:r>
      <w:r w:rsidR="00F706F1">
        <w:t>200</w:t>
      </w:r>
      <w:r>
        <w:t xml:space="preserve"> mm in total incl. wooden floor </w:t>
      </w:r>
    </w:p>
    <w:p w14:paraId="556E635C" w14:textId="77777777" w:rsidR="00F42D7D" w:rsidRPr="001D6A7F" w:rsidRDefault="00F42D7D" w:rsidP="00F42D7D">
      <w:pPr>
        <w:pStyle w:val="CDTechnicalDataText"/>
      </w:pPr>
    </w:p>
    <w:p w14:paraId="06E69CAA" w14:textId="77777777" w:rsidR="00F42D7D" w:rsidRDefault="00F42D7D" w:rsidP="00F42D7D">
      <w:pPr>
        <w:pStyle w:val="CDTechnicalDataText"/>
      </w:pPr>
      <w:r w:rsidRPr="001D6A7F">
        <w:t>Static load:</w:t>
      </w:r>
      <w:r w:rsidRPr="001D6A7F">
        <w:tab/>
      </w:r>
      <w:r w:rsidR="00AE3240">
        <w:t>500</w:t>
      </w:r>
      <w:r w:rsidRPr="001D6A7F">
        <w:t xml:space="preserve"> kg/m²</w:t>
      </w:r>
    </w:p>
    <w:p w14:paraId="30915EFB" w14:textId="77777777" w:rsidR="00F42D7D" w:rsidRPr="001D6A7F" w:rsidRDefault="00F42D7D" w:rsidP="00F42D7D">
      <w:pPr>
        <w:pStyle w:val="CDTechnicalDataText"/>
      </w:pPr>
      <w:r w:rsidRPr="00E41CF6">
        <w:t>Point load:</w:t>
      </w:r>
      <w:r w:rsidRPr="00E41CF6">
        <w:tab/>
      </w:r>
      <w:r w:rsidR="00AE3240" w:rsidRPr="00E41CF6">
        <w:t>1000 kg point load on 2</w:t>
      </w:r>
      <w:r w:rsidR="008973BB" w:rsidRPr="00E41CF6">
        <w:t>5</w:t>
      </w:r>
      <w:r w:rsidR="00AE3240" w:rsidRPr="00E41CF6">
        <w:t>x2</w:t>
      </w:r>
      <w:r w:rsidR="008973BB" w:rsidRPr="00E41CF6">
        <w:t>5</w:t>
      </w:r>
      <w:r w:rsidR="00AE3240" w:rsidRPr="00E41CF6">
        <w:t xml:space="preserve"> cm</w:t>
      </w:r>
      <w:r w:rsidR="00AE3240">
        <w:t xml:space="preserve"> </w:t>
      </w:r>
    </w:p>
    <w:p w14:paraId="53F59D65" w14:textId="77777777" w:rsidR="00F42D7D" w:rsidRPr="001D6A7F" w:rsidRDefault="00F42D7D" w:rsidP="00F42D7D">
      <w:pPr>
        <w:pStyle w:val="CDTechnicalDataText"/>
      </w:pPr>
      <w:r w:rsidRPr="001D6A7F">
        <w:t>Dynamic load:</w:t>
      </w:r>
      <w:r w:rsidRPr="001D6A7F">
        <w:tab/>
      </w:r>
      <w:r w:rsidR="00AE3240">
        <w:t>2</w:t>
      </w:r>
      <w:r>
        <w:t>50</w:t>
      </w:r>
      <w:r w:rsidRPr="001D6A7F">
        <w:t xml:space="preserve"> kg/m²</w:t>
      </w:r>
    </w:p>
    <w:p w14:paraId="0374560B" w14:textId="77777777" w:rsidR="00F42D7D" w:rsidRPr="001D6A7F" w:rsidRDefault="00F42D7D" w:rsidP="00F42D7D">
      <w:pPr>
        <w:pStyle w:val="CDTechnicalDataText"/>
      </w:pPr>
    </w:p>
    <w:p w14:paraId="21158DBC" w14:textId="572A2E38" w:rsidR="00F42D7D" w:rsidRDefault="00F42D7D" w:rsidP="00F42D7D">
      <w:pPr>
        <w:pStyle w:val="CDTechnicalDataText"/>
      </w:pPr>
      <w:r w:rsidRPr="001D6A7F">
        <w:t>Speed:</w:t>
      </w:r>
      <w:r w:rsidRPr="001D6A7F">
        <w:tab/>
        <w:t>0.01 – 0.</w:t>
      </w:r>
      <w:r w:rsidR="003D0BAA">
        <w:t>8</w:t>
      </w:r>
      <w:r w:rsidRPr="001D6A7F">
        <w:t xml:space="preserve"> m/s </w:t>
      </w:r>
    </w:p>
    <w:p w14:paraId="52EB1F71" w14:textId="0579E1F4" w:rsidR="00C50730" w:rsidRPr="001D6A7F" w:rsidRDefault="00C50730" w:rsidP="00C50730">
      <w:pPr>
        <w:pStyle w:val="CDTechnicalDataText"/>
      </w:pPr>
      <w:r>
        <w:tab/>
      </w:r>
    </w:p>
    <w:p w14:paraId="21220A18" w14:textId="77777777" w:rsidR="00C50730" w:rsidRDefault="00C50730" w:rsidP="00F42D7D">
      <w:pPr>
        <w:pStyle w:val="CDTechnicalDataText"/>
      </w:pPr>
    </w:p>
    <w:p w14:paraId="31E9FE9B" w14:textId="77777777" w:rsidR="00F42D7D" w:rsidRPr="001D6A7F" w:rsidRDefault="00F42D7D" w:rsidP="00F42D7D">
      <w:pPr>
        <w:pStyle w:val="CDTechnicalDataText"/>
      </w:pPr>
      <w:r w:rsidRPr="001D6A7F">
        <w:t>Accuracy:</w:t>
      </w:r>
      <w:r w:rsidRPr="001D6A7F">
        <w:tab/>
        <w:t xml:space="preserve">+/- </w:t>
      </w:r>
      <w:r w:rsidR="00AE3240">
        <w:t>2</w:t>
      </w:r>
      <w:r w:rsidRPr="001D6A7F">
        <w:t xml:space="preserve"> mm</w:t>
      </w:r>
    </w:p>
    <w:p w14:paraId="42E61230" w14:textId="77777777" w:rsidR="00F42D7D" w:rsidRPr="001D6A7F" w:rsidRDefault="00F42D7D" w:rsidP="00F42D7D">
      <w:pPr>
        <w:pStyle w:val="CDTechnicalDataText"/>
      </w:pPr>
      <w:r w:rsidRPr="001D6A7F">
        <w:t>Number of traps:</w:t>
      </w:r>
      <w:r w:rsidRPr="001D6A7F">
        <w:tab/>
        <w:t>11 pcs. (Manually opening)</w:t>
      </w:r>
    </w:p>
    <w:p w14:paraId="0F548EFC" w14:textId="77777777" w:rsidR="00F42D7D" w:rsidRPr="001D6A7F" w:rsidRDefault="00F42D7D" w:rsidP="00F42D7D">
      <w:pPr>
        <w:pStyle w:val="CDTechnicalDataText"/>
      </w:pPr>
      <w:r w:rsidRPr="001D6A7F">
        <w:t>Size of traps:</w:t>
      </w:r>
      <w:r w:rsidRPr="001D6A7F">
        <w:tab/>
        <w:t>1.0 x 1.2m</w:t>
      </w:r>
    </w:p>
    <w:p w14:paraId="39FE2154" w14:textId="77777777" w:rsidR="00F1195C" w:rsidRDefault="00F1195C" w:rsidP="00085283">
      <w:pPr>
        <w:pStyle w:val="CDTechnicalDataText"/>
      </w:pPr>
    </w:p>
    <w:p w14:paraId="17CD180A" w14:textId="0397D7AE" w:rsidR="00DF1955" w:rsidRPr="001D6A7F" w:rsidRDefault="00DF1955" w:rsidP="00585A8F">
      <w:pPr>
        <w:pStyle w:val="CDberschrift3"/>
        <w:rPr>
          <w:lang w:val="en-GB"/>
        </w:rPr>
      </w:pPr>
      <w:bookmarkStart w:id="27" w:name="_Toc207117055"/>
      <w:r w:rsidRPr="001D6A7F">
        <w:rPr>
          <w:lang w:val="en-GB"/>
        </w:rPr>
        <w:lastRenderedPageBreak/>
        <w:t xml:space="preserve">Stage </w:t>
      </w:r>
      <w:r>
        <w:rPr>
          <w:lang w:val="en-GB"/>
        </w:rPr>
        <w:t>Platform</w:t>
      </w:r>
      <w:bookmarkEnd w:id="27"/>
    </w:p>
    <w:p w14:paraId="321FF659" w14:textId="1045FB16" w:rsidR="00DF1955" w:rsidRDefault="00DF1955" w:rsidP="00DF1955">
      <w:pPr>
        <w:pStyle w:val="CDTechnicalDataText"/>
      </w:pPr>
      <w:r>
        <w:t>Quantity:</w:t>
      </w:r>
      <w:r>
        <w:tab/>
        <w:t>1 pcs.</w:t>
      </w:r>
    </w:p>
    <w:p w14:paraId="0F3A8F73" w14:textId="67BE25A0" w:rsidR="00DF1955" w:rsidRPr="008525C2" w:rsidRDefault="00DF1955" w:rsidP="00DF1955">
      <w:pPr>
        <w:pStyle w:val="CDTechnicalDataText"/>
      </w:pPr>
      <w:r w:rsidRPr="008525C2">
        <w:t>Type of drive:</w:t>
      </w:r>
      <w:r w:rsidRPr="008525C2">
        <w:tab/>
        <w:t xml:space="preserve">Friction Drive System </w:t>
      </w:r>
    </w:p>
    <w:p w14:paraId="549DDD75" w14:textId="77777777" w:rsidR="00DF1955" w:rsidRPr="008525C2" w:rsidRDefault="00DF1955" w:rsidP="00DF1955">
      <w:pPr>
        <w:pStyle w:val="CDTechnicalDataText"/>
      </w:pPr>
      <w:r w:rsidRPr="008525C2">
        <w:t>Positioning system:</w:t>
      </w:r>
      <w:r w:rsidRPr="008525C2">
        <w:tab/>
        <w:t>Magnetic sensor system</w:t>
      </w:r>
    </w:p>
    <w:p w14:paraId="4745B190" w14:textId="77777777" w:rsidR="00DF1955" w:rsidRPr="00B914A8" w:rsidRDefault="00DF1955" w:rsidP="00DF1955">
      <w:pPr>
        <w:pStyle w:val="CDTechnicalDataText"/>
      </w:pPr>
      <w:r w:rsidRPr="008525C2">
        <w:t>Guiding system:</w:t>
      </w:r>
      <w:r w:rsidRPr="008525C2">
        <w:tab/>
        <w:t>Magnetic sensor system</w:t>
      </w:r>
    </w:p>
    <w:p w14:paraId="57B9B5E8" w14:textId="77777777" w:rsidR="00DF1955" w:rsidRPr="00B914A8" w:rsidRDefault="00DF1955" w:rsidP="00DF1955">
      <w:pPr>
        <w:pStyle w:val="CDTechnicalDataText"/>
      </w:pPr>
      <w:r w:rsidRPr="00B914A8">
        <w:t>Power:</w:t>
      </w:r>
      <w:r w:rsidRPr="00B914A8">
        <w:tab/>
        <w:t>Battery power on wagon</w:t>
      </w:r>
    </w:p>
    <w:p w14:paraId="0A8461E5" w14:textId="14274121" w:rsidR="00DF1955" w:rsidRDefault="00DF1955" w:rsidP="00DF1955">
      <w:pPr>
        <w:pStyle w:val="CDTechnicalDataText"/>
      </w:pPr>
      <w:r>
        <w:t>Platform dimensions:</w:t>
      </w:r>
      <w:r>
        <w:tab/>
        <w:t>23.0 x 12.0m</w:t>
      </w:r>
    </w:p>
    <w:p w14:paraId="13AC5527" w14:textId="77777777" w:rsidR="00DF1955" w:rsidRDefault="00DF1955" w:rsidP="00DF1955">
      <w:pPr>
        <w:pStyle w:val="CDTechnicalDataText"/>
      </w:pPr>
      <w:r>
        <w:t>Wagon height:</w:t>
      </w:r>
      <w:r>
        <w:tab/>
        <w:t xml:space="preserve">200 mm in total incl. wooden floor </w:t>
      </w:r>
    </w:p>
    <w:p w14:paraId="554B6D2B" w14:textId="77777777" w:rsidR="00DF1955" w:rsidRPr="001D6A7F" w:rsidRDefault="00DF1955" w:rsidP="00DF1955">
      <w:pPr>
        <w:pStyle w:val="CDTechnicalDataText"/>
      </w:pPr>
    </w:p>
    <w:p w14:paraId="49A7E6B5" w14:textId="77777777" w:rsidR="00DF1955" w:rsidRDefault="00DF1955" w:rsidP="00DF1955">
      <w:pPr>
        <w:pStyle w:val="CDTechnicalDataText"/>
      </w:pPr>
      <w:r w:rsidRPr="001D6A7F">
        <w:t>Static load:</w:t>
      </w:r>
      <w:r w:rsidRPr="001D6A7F">
        <w:tab/>
      </w:r>
      <w:r>
        <w:t>500</w:t>
      </w:r>
      <w:r w:rsidRPr="001D6A7F">
        <w:t xml:space="preserve"> kg/m²</w:t>
      </w:r>
    </w:p>
    <w:p w14:paraId="494A90A9" w14:textId="77777777" w:rsidR="00DF1955" w:rsidRPr="001D6A7F" w:rsidRDefault="00DF1955" w:rsidP="00DF1955">
      <w:pPr>
        <w:pStyle w:val="CDTechnicalDataText"/>
      </w:pPr>
      <w:r w:rsidRPr="00E41CF6">
        <w:t>Point load:</w:t>
      </w:r>
      <w:r w:rsidRPr="00E41CF6">
        <w:tab/>
        <w:t>1000 kg point load on 25x25 cm</w:t>
      </w:r>
      <w:r>
        <w:t xml:space="preserve"> </w:t>
      </w:r>
    </w:p>
    <w:p w14:paraId="4C9C743E" w14:textId="77777777" w:rsidR="00DF1955" w:rsidRPr="001D6A7F" w:rsidRDefault="00DF1955" w:rsidP="00DF1955">
      <w:pPr>
        <w:pStyle w:val="CDTechnicalDataText"/>
      </w:pPr>
      <w:r w:rsidRPr="001D6A7F">
        <w:t>Dynamic load:</w:t>
      </w:r>
      <w:r w:rsidRPr="001D6A7F">
        <w:tab/>
      </w:r>
      <w:r>
        <w:t>250</w:t>
      </w:r>
      <w:r w:rsidRPr="001D6A7F">
        <w:t xml:space="preserve"> kg/m²</w:t>
      </w:r>
    </w:p>
    <w:p w14:paraId="292447FD" w14:textId="77777777" w:rsidR="00DF1955" w:rsidRPr="001D6A7F" w:rsidRDefault="00DF1955" w:rsidP="00DF1955">
      <w:pPr>
        <w:pStyle w:val="CDTechnicalDataText"/>
      </w:pPr>
    </w:p>
    <w:p w14:paraId="13C0F571" w14:textId="005C71BB" w:rsidR="00DF1955" w:rsidRPr="001D6A7F" w:rsidRDefault="00DF1955" w:rsidP="003D0BAA">
      <w:pPr>
        <w:pStyle w:val="CDTechnicalDataText"/>
      </w:pPr>
      <w:r w:rsidRPr="001D6A7F">
        <w:t>Speed:</w:t>
      </w:r>
      <w:r w:rsidRPr="001D6A7F">
        <w:tab/>
        <w:t>0.01 – 0.</w:t>
      </w:r>
      <w:r w:rsidR="003D0BAA">
        <w:t>8</w:t>
      </w:r>
      <w:r w:rsidRPr="001D6A7F">
        <w:t xml:space="preserve"> m/s </w:t>
      </w:r>
    </w:p>
    <w:p w14:paraId="6C94BC66" w14:textId="77777777" w:rsidR="00DF1955" w:rsidRDefault="00DF1955" w:rsidP="00DF1955">
      <w:pPr>
        <w:pStyle w:val="CDTechnicalDataText"/>
      </w:pPr>
    </w:p>
    <w:p w14:paraId="210C98C8" w14:textId="77777777" w:rsidR="00DF1955" w:rsidRPr="001D6A7F" w:rsidRDefault="00DF1955" w:rsidP="00DF1955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2</w:t>
      </w:r>
      <w:r w:rsidRPr="001D6A7F">
        <w:t xml:space="preserve"> mm</w:t>
      </w:r>
    </w:p>
    <w:p w14:paraId="4D0D71A1" w14:textId="77777777" w:rsidR="00DF1955" w:rsidRDefault="00DF1955" w:rsidP="00085283">
      <w:pPr>
        <w:pStyle w:val="CDTechnicalDataText"/>
      </w:pPr>
    </w:p>
    <w:p w14:paraId="65516DCD" w14:textId="77777777" w:rsidR="00544EDB" w:rsidRPr="001D6A7F" w:rsidRDefault="00544EDB" w:rsidP="00085283">
      <w:pPr>
        <w:pStyle w:val="CDTechnicalDataText"/>
      </w:pPr>
    </w:p>
    <w:p w14:paraId="7FEE4CF3" w14:textId="31E40615" w:rsidR="00F1195C" w:rsidRDefault="00F1195C" w:rsidP="00585A8F">
      <w:pPr>
        <w:pStyle w:val="CDberschrift3"/>
        <w:rPr>
          <w:lang w:val="en-GB"/>
        </w:rPr>
      </w:pPr>
      <w:bookmarkStart w:id="28" w:name="_Toc504128515"/>
      <w:bookmarkStart w:id="29" w:name="_Toc207117056"/>
      <w:r w:rsidRPr="001D6A7F">
        <w:rPr>
          <w:lang w:val="en-GB"/>
        </w:rPr>
        <w:t>Revolve Wagon</w:t>
      </w:r>
      <w:bookmarkEnd w:id="28"/>
      <w:bookmarkEnd w:id="29"/>
      <w:r w:rsidR="00544EDB">
        <w:rPr>
          <w:lang w:val="en-GB"/>
        </w:rPr>
        <w:t xml:space="preserve"> </w:t>
      </w:r>
    </w:p>
    <w:p w14:paraId="740B13AA" w14:textId="77777777" w:rsidR="00211342" w:rsidRPr="001D6A7F" w:rsidRDefault="00211342" w:rsidP="00211342">
      <w:pPr>
        <w:pStyle w:val="CDTextfettunter"/>
        <w:rPr>
          <w:lang w:val="en-GB"/>
        </w:rPr>
      </w:pPr>
      <w:r w:rsidRPr="001D6A7F">
        <w:rPr>
          <w:lang w:val="en-GB"/>
        </w:rPr>
        <w:t>Technical Data</w:t>
      </w:r>
    </w:p>
    <w:p w14:paraId="67FE57AB" w14:textId="77777777" w:rsidR="00812BF4" w:rsidRPr="00425A91" w:rsidRDefault="00812BF4" w:rsidP="00812BF4">
      <w:pPr>
        <w:pStyle w:val="CDTextfett"/>
        <w:rPr>
          <w:lang w:val="en-GB"/>
        </w:rPr>
      </w:pPr>
      <w:r w:rsidRPr="00425A91">
        <w:rPr>
          <w:lang w:val="en-GB"/>
        </w:rPr>
        <w:t>Wagon:</w:t>
      </w:r>
    </w:p>
    <w:p w14:paraId="23761F27" w14:textId="77777777" w:rsidR="00211342" w:rsidRPr="001D6A7F" w:rsidRDefault="00211342" w:rsidP="00211342">
      <w:pPr>
        <w:pStyle w:val="CDTechnicalDataText"/>
      </w:pPr>
      <w:r w:rsidRPr="001D6A7F">
        <w:t>Quantity:</w:t>
      </w:r>
      <w:r w:rsidRPr="001D6A7F">
        <w:tab/>
        <w:t xml:space="preserve">1 pcs. </w:t>
      </w:r>
    </w:p>
    <w:p w14:paraId="0595E174" w14:textId="13F3F939" w:rsidR="002E383E" w:rsidRDefault="002E383E" w:rsidP="002E383E">
      <w:pPr>
        <w:pStyle w:val="CDTechnicalDataText"/>
      </w:pPr>
      <w:r>
        <w:t>Type of drive:</w:t>
      </w:r>
      <w:r>
        <w:tab/>
        <w:t>Rack &amp; Pinion Drive</w:t>
      </w:r>
      <w:r w:rsidR="00DF1955">
        <w:t>/</w:t>
      </w:r>
      <w:r w:rsidR="00DF1955" w:rsidRPr="00DF1955">
        <w:t xml:space="preserve"> </w:t>
      </w:r>
      <w:r w:rsidR="00DF1955" w:rsidRPr="008525C2">
        <w:t xml:space="preserve">Friction Drive System </w:t>
      </w:r>
      <w:r w:rsidR="00DF1955">
        <w:t>only for one direction</w:t>
      </w:r>
    </w:p>
    <w:p w14:paraId="61F6E127" w14:textId="77777777" w:rsidR="002E383E" w:rsidRDefault="002E383E" w:rsidP="002E383E">
      <w:pPr>
        <w:pStyle w:val="CDTechnicalDataText"/>
      </w:pPr>
      <w:r>
        <w:t>Positioning system:</w:t>
      </w:r>
      <w:r>
        <w:tab/>
        <w:t xml:space="preserve">Encoder on drive unit </w:t>
      </w:r>
    </w:p>
    <w:p w14:paraId="57286FFB" w14:textId="77777777" w:rsidR="002E383E" w:rsidRDefault="002E383E" w:rsidP="002E383E">
      <w:pPr>
        <w:pStyle w:val="CDTechnicalDataText"/>
      </w:pPr>
      <w:r>
        <w:t>Power supply:</w:t>
      </w:r>
      <w:r>
        <w:tab/>
        <w:t xml:space="preserve">Spring loaded Cable Drum </w:t>
      </w:r>
      <w:r w:rsidR="00E817C4">
        <w:t xml:space="preserve">fixed </w:t>
      </w:r>
      <w:r>
        <w:t xml:space="preserve">on </w:t>
      </w:r>
      <w:r w:rsidR="00812BF4">
        <w:t>back</w:t>
      </w:r>
      <w:r>
        <w:t xml:space="preserve"> stage </w:t>
      </w:r>
    </w:p>
    <w:p w14:paraId="455CCFB8" w14:textId="77777777" w:rsidR="00211342" w:rsidRPr="002E383E" w:rsidRDefault="00211342" w:rsidP="00211342">
      <w:pPr>
        <w:pStyle w:val="CDTechnicalDataText"/>
        <w:rPr>
          <w:lang w:val="de-AT"/>
        </w:rPr>
      </w:pPr>
      <w:proofErr w:type="spellStart"/>
      <w:r w:rsidRPr="002E383E">
        <w:rPr>
          <w:lang w:val="de-AT"/>
        </w:rPr>
        <w:t>Platform</w:t>
      </w:r>
      <w:proofErr w:type="spellEnd"/>
      <w:r w:rsidRPr="002E383E">
        <w:rPr>
          <w:lang w:val="de-AT"/>
        </w:rPr>
        <w:t xml:space="preserve"> </w:t>
      </w:r>
      <w:proofErr w:type="spellStart"/>
      <w:r w:rsidRPr="002E383E">
        <w:rPr>
          <w:lang w:val="de-AT"/>
        </w:rPr>
        <w:t>dimensions</w:t>
      </w:r>
      <w:proofErr w:type="spellEnd"/>
      <w:r w:rsidRPr="002E383E">
        <w:rPr>
          <w:lang w:val="de-AT"/>
        </w:rPr>
        <w:t>:</w:t>
      </w:r>
      <w:r w:rsidRPr="002E383E">
        <w:rPr>
          <w:lang w:val="de-AT"/>
        </w:rPr>
        <w:tab/>
      </w:r>
      <w:r w:rsidR="002E383E" w:rsidRPr="002E383E">
        <w:rPr>
          <w:lang w:val="de-AT"/>
        </w:rPr>
        <w:t>23.0</w:t>
      </w:r>
      <w:r w:rsidRPr="002E383E">
        <w:rPr>
          <w:lang w:val="de-AT"/>
        </w:rPr>
        <w:t xml:space="preserve"> x </w:t>
      </w:r>
      <w:r w:rsidR="002E383E" w:rsidRPr="002E383E">
        <w:rPr>
          <w:lang w:val="de-AT"/>
        </w:rPr>
        <w:t xml:space="preserve">22.0 </w:t>
      </w:r>
      <w:r w:rsidRPr="002E383E">
        <w:rPr>
          <w:lang w:val="de-AT"/>
        </w:rPr>
        <w:t>m</w:t>
      </w:r>
      <w:r w:rsidR="002E383E" w:rsidRPr="002E383E">
        <w:rPr>
          <w:lang w:val="de-AT"/>
        </w:rPr>
        <w:t xml:space="preserve"> (</w:t>
      </w:r>
      <w:proofErr w:type="spellStart"/>
      <w:r w:rsidR="002E383E" w:rsidRPr="002E383E">
        <w:rPr>
          <w:lang w:val="de-AT"/>
        </w:rPr>
        <w:t>width</w:t>
      </w:r>
      <w:proofErr w:type="spellEnd"/>
      <w:r w:rsidR="002E383E" w:rsidRPr="002E383E">
        <w:rPr>
          <w:lang w:val="de-AT"/>
        </w:rPr>
        <w:t xml:space="preserve"> x </w:t>
      </w:r>
      <w:proofErr w:type="spellStart"/>
      <w:r w:rsidR="002E383E" w:rsidRPr="002E383E">
        <w:rPr>
          <w:lang w:val="de-AT"/>
        </w:rPr>
        <w:t>depth</w:t>
      </w:r>
      <w:proofErr w:type="spellEnd"/>
      <w:r w:rsidR="002E383E">
        <w:rPr>
          <w:lang w:val="de-AT"/>
        </w:rPr>
        <w:t>)</w:t>
      </w:r>
    </w:p>
    <w:p w14:paraId="746BAD20" w14:textId="77777777" w:rsidR="00211342" w:rsidRDefault="00211342" w:rsidP="00211342">
      <w:pPr>
        <w:pStyle w:val="CDTechnicalDataText"/>
      </w:pPr>
    </w:p>
    <w:p w14:paraId="61DD97A3" w14:textId="580324FA" w:rsidR="00812BF4" w:rsidRPr="001D6A7F" w:rsidRDefault="00812BF4" w:rsidP="00812BF4">
      <w:pPr>
        <w:pStyle w:val="CDTechnicalDataText"/>
        <w:ind w:left="3402" w:hanging="2835"/>
      </w:pPr>
      <w:r w:rsidRPr="001D6A7F">
        <w:t>Static load:</w:t>
      </w:r>
      <w:r w:rsidRPr="001D6A7F">
        <w:tab/>
      </w:r>
      <w:r w:rsidR="00B01B27">
        <w:t>1000</w:t>
      </w:r>
      <w:r w:rsidRPr="001D6A7F">
        <w:t xml:space="preserve"> kg/m²</w:t>
      </w:r>
      <w:r>
        <w:t xml:space="preserve"> </w:t>
      </w:r>
    </w:p>
    <w:p w14:paraId="0CD16B0A" w14:textId="07F274C5" w:rsidR="00211342" w:rsidRPr="001D6A7F" w:rsidRDefault="00812BF4" w:rsidP="00B01B27">
      <w:pPr>
        <w:pStyle w:val="CDTechnicalDataText"/>
      </w:pPr>
      <w:r w:rsidRPr="001D6A7F">
        <w:t>Dynamic load:</w:t>
      </w:r>
      <w:r w:rsidRPr="001D6A7F">
        <w:tab/>
      </w:r>
      <w:r w:rsidR="00585A8F">
        <w:t>4</w:t>
      </w:r>
      <w:r w:rsidR="00B01B27">
        <w:t xml:space="preserve">00 </w:t>
      </w:r>
      <w:r w:rsidRPr="001D6A7F">
        <w:t>kg/m²</w:t>
      </w:r>
      <w:r w:rsidR="00985E2A">
        <w:t xml:space="preserve"> </w:t>
      </w:r>
    </w:p>
    <w:p w14:paraId="5904151B" w14:textId="31F8B781" w:rsidR="00211342" w:rsidRPr="001D6A7F" w:rsidRDefault="00211342" w:rsidP="00211342">
      <w:pPr>
        <w:pStyle w:val="CDTechnicalDataText"/>
      </w:pPr>
      <w:r w:rsidRPr="001D6A7F">
        <w:t>Speed:</w:t>
      </w:r>
      <w:r w:rsidRPr="001D6A7F">
        <w:tab/>
        <w:t>0.</w:t>
      </w:r>
      <w:r w:rsidRPr="00B01B27">
        <w:t xml:space="preserve">01 – </w:t>
      </w:r>
      <w:r w:rsidR="003059A9" w:rsidRPr="00B01B27">
        <w:t>0</w:t>
      </w:r>
      <w:r w:rsidRPr="00B01B27">
        <w:t>.</w:t>
      </w:r>
      <w:r w:rsidR="00B01B27" w:rsidRPr="00B01B27">
        <w:t>5</w:t>
      </w:r>
      <w:r w:rsidRPr="00B01B27">
        <w:t xml:space="preserve"> m/s</w:t>
      </w:r>
    </w:p>
    <w:p w14:paraId="0CAA88AD" w14:textId="77777777" w:rsidR="00211342" w:rsidRPr="001D6A7F" w:rsidRDefault="00211342" w:rsidP="00211342">
      <w:pPr>
        <w:pStyle w:val="CDTechnicalDataText"/>
      </w:pPr>
      <w:r w:rsidRPr="001D6A7F">
        <w:t>Accuracy:</w:t>
      </w:r>
      <w:r w:rsidRPr="001D6A7F">
        <w:tab/>
        <w:t>+/- 2 mm</w:t>
      </w:r>
    </w:p>
    <w:p w14:paraId="30C1CAED" w14:textId="77777777" w:rsidR="00425A91" w:rsidRPr="001D6A7F" w:rsidRDefault="00425A91" w:rsidP="00B01B27">
      <w:pPr>
        <w:pStyle w:val="CDTechnicalDataText"/>
        <w:ind w:left="0"/>
      </w:pPr>
    </w:p>
    <w:p w14:paraId="1592AC62" w14:textId="2085FC0C" w:rsidR="00211342" w:rsidRPr="00BE4BE5" w:rsidRDefault="00211342" w:rsidP="00812BF4">
      <w:pPr>
        <w:pStyle w:val="CDTextfett"/>
        <w:rPr>
          <w:lang w:val="en-GB"/>
        </w:rPr>
      </w:pPr>
      <w:r w:rsidRPr="00BE4BE5">
        <w:rPr>
          <w:lang w:val="en-GB"/>
        </w:rPr>
        <w:t>Revolving disc</w:t>
      </w:r>
      <w:r w:rsidR="00B01B27">
        <w:rPr>
          <w:lang w:val="en-GB"/>
        </w:rPr>
        <w:t xml:space="preserve"> outer </w:t>
      </w:r>
      <w:r w:rsidR="00812BF4" w:rsidRPr="00BE4BE5">
        <w:rPr>
          <w:lang w:val="en-GB"/>
        </w:rPr>
        <w:t>:</w:t>
      </w:r>
    </w:p>
    <w:p w14:paraId="36EBED9D" w14:textId="77777777" w:rsidR="00211342" w:rsidRPr="001D6A7F" w:rsidRDefault="00211342" w:rsidP="00211342">
      <w:pPr>
        <w:pStyle w:val="CDTechnicalDataText"/>
      </w:pPr>
      <w:r w:rsidRPr="001D6A7F">
        <w:t>Quantity:</w:t>
      </w:r>
      <w:r w:rsidRPr="001D6A7F">
        <w:tab/>
        <w:t>1 pcs.</w:t>
      </w:r>
    </w:p>
    <w:p w14:paraId="14077ADA" w14:textId="77777777" w:rsidR="00211342" w:rsidRPr="001D6A7F" w:rsidRDefault="00211342" w:rsidP="00211342">
      <w:pPr>
        <w:pStyle w:val="CDTechnicalDataText"/>
      </w:pPr>
      <w:r w:rsidRPr="001D6A7F">
        <w:t>Outer diameter:</w:t>
      </w:r>
      <w:r w:rsidRPr="001D6A7F">
        <w:tab/>
      </w:r>
      <w:r w:rsidR="00BE4BE5">
        <w:t>21</w:t>
      </w:r>
      <w:r w:rsidRPr="001D6A7F">
        <w:t>.5m</w:t>
      </w:r>
    </w:p>
    <w:p w14:paraId="7C60FE53" w14:textId="77777777" w:rsidR="00211342" w:rsidRPr="001D6A7F" w:rsidRDefault="00211342" w:rsidP="00211342">
      <w:pPr>
        <w:pStyle w:val="CDTechnicalDataText"/>
      </w:pPr>
      <w:r w:rsidRPr="001D6A7F">
        <w:t>Type of drive:</w:t>
      </w:r>
      <w:r w:rsidRPr="001D6A7F">
        <w:tab/>
        <w:t>multiple Friction drive system</w:t>
      </w:r>
    </w:p>
    <w:p w14:paraId="3009AFC3" w14:textId="77777777" w:rsidR="00211342" w:rsidRPr="001D6A7F" w:rsidRDefault="00211342" w:rsidP="00211342">
      <w:pPr>
        <w:pStyle w:val="CDTechnicalDataText"/>
      </w:pPr>
      <w:r w:rsidRPr="001D6A7F">
        <w:t>Positioning system:</w:t>
      </w:r>
      <w:r w:rsidRPr="001D6A7F">
        <w:tab/>
        <w:t>Bar code or equivalent non-friction system</w:t>
      </w:r>
    </w:p>
    <w:p w14:paraId="7EA89E2F" w14:textId="77777777" w:rsidR="00211342" w:rsidRPr="001D6A7F" w:rsidRDefault="00211342" w:rsidP="00211342">
      <w:pPr>
        <w:pStyle w:val="CDTechnicalDataText"/>
      </w:pPr>
      <w:r w:rsidRPr="001D6A7F">
        <w:t>Power:</w:t>
      </w:r>
      <w:r w:rsidRPr="001D6A7F">
        <w:tab/>
      </w:r>
      <w:r w:rsidR="00BE4BE5">
        <w:t xml:space="preserve">Spring loaded Cable Drum </w:t>
      </w:r>
      <w:r w:rsidR="00E817C4">
        <w:t xml:space="preserve">fixed </w:t>
      </w:r>
      <w:r w:rsidR="00BE4BE5">
        <w:t>on back stage</w:t>
      </w:r>
    </w:p>
    <w:p w14:paraId="25C962D1" w14:textId="77777777" w:rsidR="00211342" w:rsidRPr="001D6A7F" w:rsidRDefault="00211342" w:rsidP="00211342">
      <w:pPr>
        <w:pStyle w:val="CDTechnicalDataText"/>
      </w:pPr>
    </w:p>
    <w:p w14:paraId="39E0BB93" w14:textId="7ABB8CCB" w:rsidR="00211342" w:rsidRPr="001D6A7F" w:rsidRDefault="00211342" w:rsidP="00211342">
      <w:pPr>
        <w:pStyle w:val="CDTechnicalDataText"/>
      </w:pPr>
      <w:r w:rsidRPr="001D6A7F">
        <w:t>Static load:</w:t>
      </w:r>
      <w:r w:rsidRPr="001D6A7F">
        <w:tab/>
      </w:r>
      <w:r w:rsidR="00B01B27">
        <w:t>1000</w:t>
      </w:r>
      <w:r w:rsidRPr="001D6A7F">
        <w:t xml:space="preserve"> kg/m²</w:t>
      </w:r>
    </w:p>
    <w:p w14:paraId="052546A3" w14:textId="67DBBAD8" w:rsidR="00211342" w:rsidRPr="001D6A7F" w:rsidRDefault="00211342" w:rsidP="00211342">
      <w:pPr>
        <w:pStyle w:val="CDTechnicalDataText"/>
      </w:pPr>
      <w:r w:rsidRPr="001D6A7F">
        <w:t>Dynamic load:</w:t>
      </w:r>
      <w:r w:rsidRPr="001D6A7F">
        <w:tab/>
      </w:r>
      <w:r w:rsidR="00B01B27">
        <w:t>500</w:t>
      </w:r>
      <w:r w:rsidRPr="001D6A7F">
        <w:t xml:space="preserve"> kg/m²</w:t>
      </w:r>
    </w:p>
    <w:p w14:paraId="45781567" w14:textId="77777777" w:rsidR="00211342" w:rsidRPr="001D6A7F" w:rsidRDefault="00211342" w:rsidP="00211342">
      <w:pPr>
        <w:pStyle w:val="CDTechnicalDataText"/>
      </w:pPr>
    </w:p>
    <w:p w14:paraId="2AD9DA14" w14:textId="77777777" w:rsidR="00211342" w:rsidRPr="001D6A7F" w:rsidRDefault="00211342" w:rsidP="00211342">
      <w:pPr>
        <w:pStyle w:val="CDTechnicalDataText"/>
      </w:pPr>
      <w:r w:rsidRPr="001D6A7F">
        <w:t>Speed at circumference:</w:t>
      </w:r>
      <w:r w:rsidRPr="001D6A7F">
        <w:tab/>
        <w:t xml:space="preserve">0.01 – </w:t>
      </w:r>
      <w:r w:rsidR="00BE4BE5">
        <w:t>0.8</w:t>
      </w:r>
      <w:r w:rsidRPr="001D6A7F">
        <w:t xml:space="preserve"> m/s</w:t>
      </w:r>
    </w:p>
    <w:p w14:paraId="028FEA97" w14:textId="77777777" w:rsidR="00211342" w:rsidRPr="001D6A7F" w:rsidRDefault="00211342" w:rsidP="00211342">
      <w:pPr>
        <w:pStyle w:val="CDTechnicalDataText"/>
      </w:pPr>
      <w:r w:rsidRPr="001D6A7F">
        <w:t>Accuracy:</w:t>
      </w:r>
      <w:r w:rsidRPr="001D6A7F">
        <w:tab/>
        <w:t xml:space="preserve">+/- </w:t>
      </w:r>
      <w:r w:rsidR="00BE4BE5">
        <w:t>3</w:t>
      </w:r>
      <w:r w:rsidRPr="001D6A7F">
        <w:t xml:space="preserve"> mm</w:t>
      </w:r>
    </w:p>
    <w:p w14:paraId="4E4FEBE4" w14:textId="2A1D0F65" w:rsidR="00B01B27" w:rsidRPr="00BE4BE5" w:rsidRDefault="00B01B27" w:rsidP="00B01B27">
      <w:pPr>
        <w:pStyle w:val="CDTextfett"/>
        <w:rPr>
          <w:lang w:val="en-GB"/>
        </w:rPr>
      </w:pPr>
      <w:r w:rsidRPr="00BE4BE5">
        <w:rPr>
          <w:lang w:val="en-GB"/>
        </w:rPr>
        <w:t>Revolving disc</w:t>
      </w:r>
      <w:r>
        <w:rPr>
          <w:lang w:val="en-GB"/>
        </w:rPr>
        <w:t xml:space="preserve"> inner (build in outer disc) </w:t>
      </w:r>
      <w:r w:rsidRPr="00BE4BE5">
        <w:rPr>
          <w:lang w:val="en-GB"/>
        </w:rPr>
        <w:t>:</w:t>
      </w:r>
    </w:p>
    <w:p w14:paraId="6B197666" w14:textId="77777777" w:rsidR="00B01B27" w:rsidRPr="001D6A7F" w:rsidRDefault="00B01B27" w:rsidP="00B01B27">
      <w:pPr>
        <w:pStyle w:val="CDTechnicalDataText"/>
      </w:pPr>
      <w:r w:rsidRPr="001D6A7F">
        <w:t>Quantity:</w:t>
      </w:r>
      <w:r w:rsidRPr="001D6A7F">
        <w:tab/>
        <w:t>1 pcs.</w:t>
      </w:r>
    </w:p>
    <w:p w14:paraId="4AE00876" w14:textId="52A7E2DB" w:rsidR="00B01B27" w:rsidRPr="001D6A7F" w:rsidRDefault="00B01B27" w:rsidP="00B01B27">
      <w:pPr>
        <w:pStyle w:val="CDTechnicalDataText"/>
      </w:pPr>
      <w:r w:rsidRPr="001D6A7F">
        <w:t>Outer diameter:</w:t>
      </w:r>
      <w:r w:rsidRPr="001D6A7F">
        <w:tab/>
      </w:r>
      <w:r>
        <w:t>16 m</w:t>
      </w:r>
    </w:p>
    <w:p w14:paraId="0FB175CE" w14:textId="77777777" w:rsidR="00B01B27" w:rsidRPr="001D6A7F" w:rsidRDefault="00B01B27" w:rsidP="00B01B27">
      <w:pPr>
        <w:pStyle w:val="CDTechnicalDataText"/>
      </w:pPr>
      <w:r w:rsidRPr="001D6A7F">
        <w:t>Type of drive:</w:t>
      </w:r>
      <w:r w:rsidRPr="001D6A7F">
        <w:tab/>
        <w:t>multiple Friction drive system</w:t>
      </w:r>
    </w:p>
    <w:p w14:paraId="260118A2" w14:textId="77777777" w:rsidR="00B01B27" w:rsidRPr="001D6A7F" w:rsidRDefault="00B01B27" w:rsidP="00B01B27">
      <w:pPr>
        <w:pStyle w:val="CDTechnicalDataText"/>
      </w:pPr>
      <w:r w:rsidRPr="001D6A7F">
        <w:t>Positioning system:</w:t>
      </w:r>
      <w:r w:rsidRPr="001D6A7F">
        <w:tab/>
        <w:t>Bar code or equivalent non-friction system</w:t>
      </w:r>
    </w:p>
    <w:p w14:paraId="131ACC8E" w14:textId="77777777" w:rsidR="00B01B27" w:rsidRPr="001D6A7F" w:rsidRDefault="00B01B27" w:rsidP="00B01B27">
      <w:pPr>
        <w:pStyle w:val="CDTechnicalDataText"/>
      </w:pPr>
      <w:r w:rsidRPr="001D6A7F">
        <w:t>Power:</w:t>
      </w:r>
      <w:r w:rsidRPr="001D6A7F">
        <w:tab/>
      </w:r>
      <w:r>
        <w:t>Spring loaded Cable Drum fixed on back stage</w:t>
      </w:r>
    </w:p>
    <w:p w14:paraId="062624ED" w14:textId="77777777" w:rsidR="00B01B27" w:rsidRPr="001D6A7F" w:rsidRDefault="00B01B27" w:rsidP="00B01B27">
      <w:pPr>
        <w:pStyle w:val="CDTechnicalDataText"/>
      </w:pPr>
    </w:p>
    <w:p w14:paraId="00635A90" w14:textId="77777777" w:rsidR="00B01B27" w:rsidRPr="001D6A7F" w:rsidRDefault="00B01B27" w:rsidP="00B01B27">
      <w:pPr>
        <w:pStyle w:val="CDTechnicalDataText"/>
      </w:pPr>
      <w:r w:rsidRPr="001D6A7F">
        <w:t>Static load:</w:t>
      </w:r>
      <w:r w:rsidRPr="001D6A7F">
        <w:tab/>
      </w:r>
      <w:r>
        <w:t>1000</w:t>
      </w:r>
      <w:r w:rsidRPr="001D6A7F">
        <w:t xml:space="preserve"> kg/m²</w:t>
      </w:r>
    </w:p>
    <w:p w14:paraId="7E95FE35" w14:textId="77777777" w:rsidR="00B01B27" w:rsidRPr="001D6A7F" w:rsidRDefault="00B01B27" w:rsidP="00B01B27">
      <w:pPr>
        <w:pStyle w:val="CDTechnicalDataText"/>
      </w:pPr>
      <w:r w:rsidRPr="001D6A7F">
        <w:t>Dynamic load:</w:t>
      </w:r>
      <w:r w:rsidRPr="001D6A7F">
        <w:tab/>
      </w:r>
      <w:r>
        <w:t>500</w:t>
      </w:r>
      <w:r w:rsidRPr="001D6A7F">
        <w:t xml:space="preserve"> kg/m²</w:t>
      </w:r>
    </w:p>
    <w:p w14:paraId="5B46246D" w14:textId="77777777" w:rsidR="00B01B27" w:rsidRPr="001D6A7F" w:rsidRDefault="00B01B27" w:rsidP="00B01B27">
      <w:pPr>
        <w:pStyle w:val="CDTechnicalDataText"/>
      </w:pPr>
    </w:p>
    <w:p w14:paraId="2CF0447D" w14:textId="77777777" w:rsidR="00B01B27" w:rsidRPr="001D6A7F" w:rsidRDefault="00B01B27" w:rsidP="00B01B27">
      <w:pPr>
        <w:pStyle w:val="CDTechnicalDataText"/>
      </w:pPr>
      <w:r w:rsidRPr="001D6A7F">
        <w:t>Speed at circumference:</w:t>
      </w:r>
      <w:r w:rsidRPr="001D6A7F">
        <w:tab/>
        <w:t xml:space="preserve">0.01 – </w:t>
      </w:r>
      <w:r>
        <w:t>0.8</w:t>
      </w:r>
      <w:r w:rsidRPr="001D6A7F">
        <w:t xml:space="preserve"> m/s</w:t>
      </w:r>
    </w:p>
    <w:p w14:paraId="18802F8D" w14:textId="77777777" w:rsidR="00B01B27" w:rsidRPr="001D6A7F" w:rsidRDefault="00B01B27" w:rsidP="00B01B27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3</w:t>
      </w:r>
      <w:r w:rsidRPr="001D6A7F">
        <w:t xml:space="preserve"> mm</w:t>
      </w:r>
    </w:p>
    <w:p w14:paraId="0DE5AF88" w14:textId="6F75F0DF" w:rsidR="00211342" w:rsidRPr="001D6A7F" w:rsidRDefault="00211342" w:rsidP="00B01B27">
      <w:pPr>
        <w:pStyle w:val="CDTechnicalDataText"/>
        <w:ind w:left="0"/>
      </w:pPr>
    </w:p>
    <w:p w14:paraId="6C0A96E4" w14:textId="77777777" w:rsidR="00540BB8" w:rsidRDefault="00540BB8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6D4BA009" w14:textId="77777777" w:rsidR="002101EB" w:rsidRPr="001D6A7F" w:rsidRDefault="002101EB" w:rsidP="00585A8F">
      <w:pPr>
        <w:pStyle w:val="CDberschrift3"/>
        <w:rPr>
          <w:lang w:val="en-GB"/>
        </w:rPr>
      </w:pPr>
      <w:bookmarkStart w:id="30" w:name="_Toc207117057"/>
      <w:r>
        <w:rPr>
          <w:lang w:val="en-GB"/>
        </w:rPr>
        <w:t>Orchestra Lifts 1</w:t>
      </w:r>
      <w:bookmarkEnd w:id="30"/>
    </w:p>
    <w:p w14:paraId="0947792D" w14:textId="77777777" w:rsidR="002101EB" w:rsidRPr="001D6A7F" w:rsidRDefault="002101EB" w:rsidP="002101EB">
      <w:pPr>
        <w:pStyle w:val="CDTextfettunter"/>
        <w:rPr>
          <w:lang w:val="en-GB"/>
        </w:rPr>
      </w:pPr>
      <w:r w:rsidRPr="001D6A7F">
        <w:rPr>
          <w:lang w:val="en-GB"/>
        </w:rPr>
        <w:t>Technical Data</w:t>
      </w:r>
    </w:p>
    <w:p w14:paraId="16006939" w14:textId="77777777" w:rsidR="002101EB" w:rsidRPr="001D6A7F" w:rsidRDefault="002101EB" w:rsidP="002101EB">
      <w:pPr>
        <w:pStyle w:val="CDTechnicalDataText"/>
      </w:pPr>
      <w:r w:rsidRPr="001D6A7F">
        <w:t>Quantity:</w:t>
      </w:r>
      <w:r w:rsidRPr="001D6A7F">
        <w:tab/>
      </w:r>
      <w:r>
        <w:t>1</w:t>
      </w:r>
      <w:r w:rsidRPr="001D6A7F">
        <w:t xml:space="preserve"> pcs.</w:t>
      </w:r>
    </w:p>
    <w:p w14:paraId="28D17A30" w14:textId="77777777" w:rsidR="002101EB" w:rsidRDefault="002101EB" w:rsidP="002101EB">
      <w:pPr>
        <w:pStyle w:val="CDTechnicalDataText"/>
      </w:pPr>
      <w:r>
        <w:t>Type of platform</w:t>
      </w:r>
      <w:r>
        <w:tab/>
        <w:t>Double Deck</w:t>
      </w:r>
    </w:p>
    <w:p w14:paraId="07494C0C" w14:textId="77777777" w:rsidR="002101EB" w:rsidRPr="001D6A7F" w:rsidRDefault="002101EB" w:rsidP="002101EB">
      <w:pPr>
        <w:pStyle w:val="CDTechnicalDataText"/>
      </w:pPr>
      <w:r w:rsidRPr="001D6A7F">
        <w:t>Type of drive:</w:t>
      </w:r>
      <w:r w:rsidRPr="001D6A7F">
        <w:tab/>
      </w:r>
      <w:r>
        <w:t xml:space="preserve">Lifting column </w:t>
      </w:r>
      <w:proofErr w:type="spellStart"/>
      <w:r>
        <w:t>Spiralift</w:t>
      </w:r>
      <w:proofErr w:type="spellEnd"/>
      <w:r>
        <w:t xml:space="preserve"> 4x</w:t>
      </w:r>
      <w:r w:rsidR="005245DE">
        <w:t>18</w:t>
      </w:r>
      <w:r>
        <w:t>”</w:t>
      </w:r>
    </w:p>
    <w:p w14:paraId="21F71C36" w14:textId="77777777" w:rsidR="002101EB" w:rsidRPr="001D6A7F" w:rsidRDefault="002101EB" w:rsidP="002101EB">
      <w:pPr>
        <w:pStyle w:val="CDTechnicalDataText"/>
        <w:ind w:left="3402" w:hanging="2835"/>
      </w:pPr>
      <w:r w:rsidRPr="001D6A7F">
        <w:t>Positioning system:</w:t>
      </w:r>
      <w:r w:rsidRPr="001D6A7F">
        <w:tab/>
        <w:t xml:space="preserve">Encoder on </w:t>
      </w:r>
      <w:r>
        <w:t>drive train</w:t>
      </w:r>
    </w:p>
    <w:p w14:paraId="200211C5" w14:textId="77777777" w:rsidR="002101EB" w:rsidRPr="001D6A7F" w:rsidRDefault="002101EB" w:rsidP="002101EB">
      <w:pPr>
        <w:pStyle w:val="CDTechnicalDataText"/>
      </w:pPr>
      <w:r w:rsidRPr="001D6A7F">
        <w:t>Power supply</w:t>
      </w:r>
      <w:r w:rsidR="008C1BC6">
        <w:t xml:space="preserve"> on platform</w:t>
      </w:r>
      <w:r w:rsidRPr="001D6A7F">
        <w:t>:</w:t>
      </w:r>
      <w:r w:rsidRPr="001D6A7F">
        <w:tab/>
      </w:r>
      <w:r>
        <w:t>Cable Chain (power + data cable)</w:t>
      </w:r>
    </w:p>
    <w:p w14:paraId="0A70775B" w14:textId="37E44FB0" w:rsidR="002101EB" w:rsidRPr="001D6A7F" w:rsidRDefault="002101EB" w:rsidP="002101EB">
      <w:pPr>
        <w:pStyle w:val="CDTechnicalDataText"/>
      </w:pPr>
      <w:r w:rsidRPr="001D6A7F">
        <w:t>Platform dimensions:</w:t>
      </w:r>
      <w:r w:rsidRPr="001D6A7F">
        <w:tab/>
      </w:r>
      <w:r>
        <w:t xml:space="preserve">approx.. </w:t>
      </w:r>
      <w:r w:rsidRPr="001D6A7F">
        <w:t xml:space="preserve">23.0 x </w:t>
      </w:r>
      <w:r w:rsidR="00FA11CC">
        <w:t>1.</w:t>
      </w:r>
      <w:r w:rsidR="005245DE">
        <w:t>3</w:t>
      </w:r>
      <w:r>
        <w:t xml:space="preserve"> </w:t>
      </w:r>
      <w:r w:rsidRPr="001D6A7F">
        <w:t>m</w:t>
      </w:r>
      <w:r>
        <w:t xml:space="preserve"> (width x depth) </w:t>
      </w:r>
    </w:p>
    <w:p w14:paraId="179F87CC" w14:textId="77777777" w:rsidR="002101EB" w:rsidRPr="001D6A7F" w:rsidRDefault="002101EB" w:rsidP="002101EB">
      <w:pPr>
        <w:pStyle w:val="CDTechnicalDataText"/>
      </w:pPr>
      <w:r w:rsidRPr="001D6A7F">
        <w:t>Area:</w:t>
      </w:r>
      <w:r w:rsidRPr="001D6A7F">
        <w:tab/>
      </w:r>
      <w:r>
        <w:t xml:space="preserve">approx.. </w:t>
      </w:r>
      <w:r w:rsidR="00FA11CC">
        <w:t>3</w:t>
      </w:r>
      <w:r w:rsidR="005245DE">
        <w:t>0.0</w:t>
      </w:r>
      <w:r w:rsidRPr="001D6A7F">
        <w:t xml:space="preserve"> m²</w:t>
      </w:r>
    </w:p>
    <w:p w14:paraId="5E295741" w14:textId="2A19BB20" w:rsidR="002101EB" w:rsidRPr="001D6A7F" w:rsidRDefault="002101EB" w:rsidP="002101EB">
      <w:pPr>
        <w:pStyle w:val="CDTechnicalDataText"/>
      </w:pPr>
      <w:r>
        <w:t>Height between double deck:</w:t>
      </w:r>
      <w:r>
        <w:tab/>
        <w:t xml:space="preserve">approx.. </w:t>
      </w:r>
      <w:r w:rsidR="00FA11CC">
        <w:t>2.0</w:t>
      </w:r>
      <w:r>
        <w:t xml:space="preserve"> m </w:t>
      </w:r>
    </w:p>
    <w:p w14:paraId="730530A7" w14:textId="77777777" w:rsidR="002101EB" w:rsidRDefault="002101EB" w:rsidP="002101EB">
      <w:pPr>
        <w:pStyle w:val="CDTechnicalDataText"/>
      </w:pPr>
    </w:p>
    <w:p w14:paraId="292860EB" w14:textId="37F56AE2" w:rsidR="00566919" w:rsidRDefault="00566919" w:rsidP="00566919">
      <w:pPr>
        <w:pStyle w:val="CDTechnicalDataText"/>
      </w:pPr>
      <w:r w:rsidRPr="00C93507">
        <w:t xml:space="preserve">Static load upper deck: </w:t>
      </w:r>
      <w:r w:rsidRPr="00C93507">
        <w:rPr>
          <w:color w:val="FF0000"/>
        </w:rPr>
        <w:tab/>
      </w:r>
      <w:r w:rsidRPr="00B01B27">
        <w:t xml:space="preserve">500 kg/m² </w:t>
      </w:r>
    </w:p>
    <w:p w14:paraId="5B2C12BD" w14:textId="77777777" w:rsidR="00566919" w:rsidRPr="00C93507" w:rsidRDefault="00566919" w:rsidP="00566919">
      <w:pPr>
        <w:pStyle w:val="CDTechnicalDataText"/>
      </w:pPr>
      <w:r w:rsidRPr="00C93507">
        <w:t xml:space="preserve">Static load lower deck: </w:t>
      </w:r>
      <w:r w:rsidRPr="00C93507">
        <w:tab/>
        <w:t>250 kg/m²</w:t>
      </w:r>
    </w:p>
    <w:p w14:paraId="2613350C" w14:textId="77777777" w:rsidR="001B6A48" w:rsidRDefault="001B6A48" w:rsidP="00566919">
      <w:pPr>
        <w:pStyle w:val="CDTechnicalDataText"/>
      </w:pPr>
    </w:p>
    <w:p w14:paraId="49E6E09B" w14:textId="77777777" w:rsidR="00566919" w:rsidRPr="00C93507" w:rsidRDefault="00566919" w:rsidP="00566919">
      <w:pPr>
        <w:pStyle w:val="CDTechnicalDataText"/>
      </w:pPr>
      <w:r>
        <w:t>D</w:t>
      </w:r>
      <w:r w:rsidRPr="00C93507">
        <w:t xml:space="preserve">ynamic load upper deck: </w:t>
      </w:r>
      <w:r w:rsidRPr="00C93507">
        <w:tab/>
        <w:t>250 kg/m²</w:t>
      </w:r>
    </w:p>
    <w:p w14:paraId="39436C95" w14:textId="77777777" w:rsidR="00566919" w:rsidRPr="00C93507" w:rsidRDefault="00566919" w:rsidP="00566919">
      <w:pPr>
        <w:pStyle w:val="CDTechnicalDataText"/>
      </w:pPr>
      <w:r w:rsidRPr="00C93507">
        <w:t xml:space="preserve">Dynamic load lower deck: </w:t>
      </w:r>
      <w:r w:rsidRPr="00C93507">
        <w:tab/>
        <w:t>250 kg/m²</w:t>
      </w:r>
    </w:p>
    <w:p w14:paraId="7D1D05C0" w14:textId="77777777" w:rsidR="00566919" w:rsidRDefault="00566919" w:rsidP="002101EB">
      <w:pPr>
        <w:pStyle w:val="CDTechnicalDataText"/>
      </w:pPr>
    </w:p>
    <w:p w14:paraId="5D728BDD" w14:textId="77777777" w:rsidR="002101EB" w:rsidRPr="00B52686" w:rsidRDefault="002101EB" w:rsidP="002101EB">
      <w:pPr>
        <w:pStyle w:val="CDTechnicalDataText"/>
      </w:pPr>
      <w:r w:rsidRPr="00DF2830">
        <w:t xml:space="preserve">Total lifting height: </w:t>
      </w:r>
      <w:r w:rsidRPr="00DF2830">
        <w:tab/>
      </w:r>
      <w:r>
        <w:t>approx. 2.</w:t>
      </w:r>
      <w:r w:rsidR="00FA11CC">
        <w:t>0</w:t>
      </w:r>
      <w:r>
        <w:t xml:space="preserve"> </w:t>
      </w:r>
      <w:r w:rsidRPr="00DF2830">
        <w:t>m</w:t>
      </w:r>
    </w:p>
    <w:p w14:paraId="0E6C7388" w14:textId="77777777" w:rsidR="002101EB" w:rsidRDefault="002101EB" w:rsidP="002101EB">
      <w:pPr>
        <w:pStyle w:val="CDTechnicalDataText"/>
      </w:pPr>
      <w:r w:rsidRPr="001D6A7F">
        <w:t>Speed:</w:t>
      </w:r>
      <w:r w:rsidRPr="001D6A7F">
        <w:tab/>
        <w:t>0.01 – 0.</w:t>
      </w:r>
      <w:r>
        <w:t>1</w:t>
      </w:r>
      <w:r w:rsidRPr="001D6A7F">
        <w:t xml:space="preserve"> m/s</w:t>
      </w:r>
      <w:r>
        <w:t>,</w:t>
      </w:r>
      <w:r w:rsidRPr="001D6A7F">
        <w:t xml:space="preserve"> </w:t>
      </w:r>
      <w:r w:rsidRPr="00B52686">
        <w:t>adjustable and frequency controlled</w:t>
      </w:r>
    </w:p>
    <w:p w14:paraId="7198DE80" w14:textId="77777777" w:rsidR="002101EB" w:rsidRPr="001D6A7F" w:rsidRDefault="002101EB" w:rsidP="002101EB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2</w:t>
      </w:r>
      <w:r w:rsidRPr="001D6A7F">
        <w:t xml:space="preserve"> mm</w:t>
      </w:r>
    </w:p>
    <w:p w14:paraId="40A9EDFB" w14:textId="77777777" w:rsidR="002101EB" w:rsidRDefault="002101EB" w:rsidP="002101EB">
      <w:pPr>
        <w:pStyle w:val="CDTechnicalDataText"/>
      </w:pPr>
    </w:p>
    <w:p w14:paraId="05DFDC2A" w14:textId="77777777" w:rsidR="00425A91" w:rsidRDefault="00425A91" w:rsidP="001B6A48">
      <w:pPr>
        <w:pStyle w:val="CDText"/>
        <w:jc w:val="center"/>
        <w:rPr>
          <w:lang w:val="en-GB"/>
        </w:rPr>
      </w:pPr>
    </w:p>
    <w:p w14:paraId="780DE8A2" w14:textId="77777777" w:rsidR="001B6A48" w:rsidRPr="001D6A7F" w:rsidRDefault="001B6A48" w:rsidP="00585A8F">
      <w:pPr>
        <w:pStyle w:val="CDberschrift3"/>
        <w:rPr>
          <w:lang w:val="en-GB"/>
        </w:rPr>
      </w:pPr>
      <w:bookmarkStart w:id="31" w:name="_Toc207117058"/>
      <w:r>
        <w:rPr>
          <w:lang w:val="en-GB"/>
        </w:rPr>
        <w:t>Orchestra Lifts 2</w:t>
      </w:r>
      <w:bookmarkEnd w:id="31"/>
    </w:p>
    <w:p w14:paraId="48A28397" w14:textId="77777777" w:rsidR="001B6A48" w:rsidRPr="001D6A7F" w:rsidRDefault="001B6A48" w:rsidP="001B6A48">
      <w:pPr>
        <w:pStyle w:val="CDTextfettunter"/>
        <w:rPr>
          <w:lang w:val="en-GB"/>
        </w:rPr>
      </w:pPr>
      <w:r w:rsidRPr="001D6A7F">
        <w:rPr>
          <w:lang w:val="en-GB"/>
        </w:rPr>
        <w:t>Technical Data</w:t>
      </w:r>
    </w:p>
    <w:p w14:paraId="1D9F11B2" w14:textId="77777777" w:rsidR="001B6A48" w:rsidRPr="001D6A7F" w:rsidRDefault="001B6A48" w:rsidP="001B6A48">
      <w:pPr>
        <w:pStyle w:val="CDTechnicalDataText"/>
      </w:pPr>
      <w:r w:rsidRPr="001D6A7F">
        <w:t>Quantity:</w:t>
      </w:r>
      <w:r w:rsidRPr="001D6A7F">
        <w:tab/>
      </w:r>
      <w:r>
        <w:t>1</w:t>
      </w:r>
      <w:r w:rsidRPr="001D6A7F">
        <w:t xml:space="preserve"> pcs.</w:t>
      </w:r>
    </w:p>
    <w:p w14:paraId="7A76AB55" w14:textId="77777777" w:rsidR="001B6A48" w:rsidRDefault="001B6A48" w:rsidP="001B6A48">
      <w:pPr>
        <w:pStyle w:val="CDTechnicalDataText"/>
      </w:pPr>
      <w:r>
        <w:t>Type of platform</w:t>
      </w:r>
      <w:r>
        <w:tab/>
        <w:t>Double Deck</w:t>
      </w:r>
    </w:p>
    <w:p w14:paraId="3597DBA2" w14:textId="77777777" w:rsidR="001B6A48" w:rsidRPr="001D6A7F" w:rsidRDefault="001B6A48" w:rsidP="001B6A48">
      <w:pPr>
        <w:pStyle w:val="CDTechnicalDataText"/>
      </w:pPr>
      <w:r w:rsidRPr="001D6A7F">
        <w:t>Type of drive:</w:t>
      </w:r>
      <w:r w:rsidRPr="001D6A7F">
        <w:tab/>
      </w:r>
      <w:r>
        <w:t xml:space="preserve">Lifting column </w:t>
      </w:r>
      <w:proofErr w:type="spellStart"/>
      <w:r>
        <w:t>Spiralift</w:t>
      </w:r>
      <w:proofErr w:type="spellEnd"/>
      <w:r>
        <w:t xml:space="preserve"> 6x18”</w:t>
      </w:r>
    </w:p>
    <w:p w14:paraId="1DD1A427" w14:textId="77777777" w:rsidR="001B6A48" w:rsidRPr="001D6A7F" w:rsidRDefault="001B6A48" w:rsidP="001B6A48">
      <w:pPr>
        <w:pStyle w:val="CDTechnicalDataText"/>
        <w:ind w:left="3402" w:hanging="2835"/>
      </w:pPr>
      <w:r w:rsidRPr="001D6A7F">
        <w:t>Positioning system:</w:t>
      </w:r>
      <w:r w:rsidRPr="001D6A7F">
        <w:tab/>
        <w:t xml:space="preserve">Encoder on </w:t>
      </w:r>
      <w:r>
        <w:t>drive train</w:t>
      </w:r>
    </w:p>
    <w:p w14:paraId="0E933EE4" w14:textId="77777777" w:rsidR="001B6A48" w:rsidRPr="001D6A7F" w:rsidRDefault="001B6A48" w:rsidP="001B6A48">
      <w:pPr>
        <w:pStyle w:val="CDTechnicalDataText"/>
      </w:pPr>
      <w:r w:rsidRPr="001D6A7F">
        <w:t>Power supply</w:t>
      </w:r>
      <w:r w:rsidR="008C1BC6">
        <w:t xml:space="preserve"> on platform</w:t>
      </w:r>
      <w:r w:rsidRPr="001D6A7F">
        <w:t>:</w:t>
      </w:r>
      <w:r w:rsidRPr="001D6A7F">
        <w:tab/>
      </w:r>
      <w:r>
        <w:t>Cable Chain (power + data cable)</w:t>
      </w:r>
    </w:p>
    <w:p w14:paraId="41E078AF" w14:textId="1EDE3FE2" w:rsidR="001B6A48" w:rsidRPr="001D6A7F" w:rsidRDefault="001B6A48" w:rsidP="001B6A48">
      <w:pPr>
        <w:pStyle w:val="CDTechnicalDataText"/>
      </w:pPr>
      <w:r w:rsidRPr="001D6A7F">
        <w:t>Platform dimensions:</w:t>
      </w:r>
      <w:r w:rsidRPr="001D6A7F">
        <w:tab/>
      </w:r>
      <w:r>
        <w:t xml:space="preserve">approx. </w:t>
      </w:r>
      <w:r w:rsidRPr="001D6A7F">
        <w:t xml:space="preserve">23.0 x </w:t>
      </w:r>
      <w:r>
        <w:t xml:space="preserve">2.8 </w:t>
      </w:r>
      <w:r w:rsidRPr="001D6A7F">
        <w:t>m</w:t>
      </w:r>
      <w:r>
        <w:t xml:space="preserve"> (width x depth) </w:t>
      </w:r>
    </w:p>
    <w:p w14:paraId="5B82B2D4" w14:textId="77777777" w:rsidR="001B6A48" w:rsidRPr="001D6A7F" w:rsidRDefault="001B6A48" w:rsidP="001B6A48">
      <w:pPr>
        <w:pStyle w:val="CDTechnicalDataText"/>
      </w:pPr>
      <w:r w:rsidRPr="001D6A7F">
        <w:t>Area:</w:t>
      </w:r>
      <w:r w:rsidRPr="001D6A7F">
        <w:tab/>
      </w:r>
      <w:r>
        <w:t xml:space="preserve">approx. </w:t>
      </w:r>
      <w:r w:rsidRPr="001D6A7F">
        <w:t>6</w:t>
      </w:r>
      <w:r>
        <w:t>4</w:t>
      </w:r>
      <w:r w:rsidRPr="001D6A7F">
        <w:t xml:space="preserve"> m²</w:t>
      </w:r>
    </w:p>
    <w:p w14:paraId="40136660" w14:textId="4F458C54" w:rsidR="001B6A48" w:rsidRPr="001D6A7F" w:rsidRDefault="001B6A48" w:rsidP="001B6A48">
      <w:pPr>
        <w:pStyle w:val="CDTechnicalDataText"/>
      </w:pPr>
      <w:r>
        <w:t>Height between double deck:</w:t>
      </w:r>
      <w:r>
        <w:tab/>
        <w:t xml:space="preserve">approx. 2.0 m  </w:t>
      </w:r>
    </w:p>
    <w:p w14:paraId="434B5847" w14:textId="77777777" w:rsidR="001B6A48" w:rsidRDefault="001B6A48" w:rsidP="001B6A48">
      <w:pPr>
        <w:pStyle w:val="CDTechnicalDataText"/>
      </w:pPr>
    </w:p>
    <w:p w14:paraId="3C8668BF" w14:textId="77777777" w:rsidR="00425A91" w:rsidRDefault="00425A91" w:rsidP="001B6A48">
      <w:pPr>
        <w:pStyle w:val="CDTechnicalDataText"/>
      </w:pPr>
    </w:p>
    <w:p w14:paraId="0B6D2FC5" w14:textId="3A255A71" w:rsidR="001B6A48" w:rsidRDefault="001B6A48" w:rsidP="001B6A48">
      <w:pPr>
        <w:pStyle w:val="CDTechnicalDataText"/>
      </w:pPr>
      <w:r w:rsidRPr="00C93507">
        <w:t xml:space="preserve">Static load upper deck: </w:t>
      </w:r>
      <w:r w:rsidRPr="00C93507">
        <w:rPr>
          <w:color w:val="FF0000"/>
        </w:rPr>
        <w:tab/>
      </w:r>
      <w:r w:rsidRPr="00B01B27">
        <w:t xml:space="preserve">500 kg/m² </w:t>
      </w:r>
    </w:p>
    <w:p w14:paraId="65F434E3" w14:textId="77777777" w:rsidR="001B6A48" w:rsidRPr="00C93507" w:rsidRDefault="001B6A48" w:rsidP="001B6A48">
      <w:pPr>
        <w:pStyle w:val="CDTechnicalDataText"/>
      </w:pPr>
      <w:r w:rsidRPr="00C93507">
        <w:t xml:space="preserve">Static load lower deck: </w:t>
      </w:r>
      <w:r w:rsidRPr="00C93507">
        <w:tab/>
        <w:t>250 kg/m²</w:t>
      </w:r>
    </w:p>
    <w:p w14:paraId="15A0E014" w14:textId="77777777" w:rsidR="001B6A48" w:rsidRDefault="001B6A48" w:rsidP="001B6A48">
      <w:pPr>
        <w:pStyle w:val="CDTechnicalDataText"/>
      </w:pPr>
    </w:p>
    <w:p w14:paraId="57C10A80" w14:textId="77777777" w:rsidR="001B6A48" w:rsidRPr="00C93507" w:rsidRDefault="001B6A48" w:rsidP="001B6A48">
      <w:pPr>
        <w:pStyle w:val="CDTechnicalDataText"/>
      </w:pPr>
      <w:r>
        <w:t>D</w:t>
      </w:r>
      <w:r w:rsidRPr="00C93507">
        <w:t xml:space="preserve">ynamic load upper deck: </w:t>
      </w:r>
      <w:r w:rsidRPr="00C93507">
        <w:tab/>
        <w:t>250 kg/m²</w:t>
      </w:r>
    </w:p>
    <w:p w14:paraId="23BCA2EC" w14:textId="77777777" w:rsidR="001B6A48" w:rsidRPr="00C93507" w:rsidRDefault="001B6A48" w:rsidP="001B6A48">
      <w:pPr>
        <w:pStyle w:val="CDTechnicalDataText"/>
      </w:pPr>
      <w:r w:rsidRPr="00C93507">
        <w:t xml:space="preserve">Dynamic load lower deck: </w:t>
      </w:r>
      <w:r w:rsidRPr="00C93507">
        <w:tab/>
        <w:t>250 kg/m²</w:t>
      </w:r>
    </w:p>
    <w:p w14:paraId="53669302" w14:textId="77777777" w:rsidR="001B6A48" w:rsidRDefault="001B6A48" w:rsidP="001B6A48">
      <w:pPr>
        <w:pStyle w:val="CDTechnicalDataText"/>
      </w:pPr>
    </w:p>
    <w:p w14:paraId="2122833A" w14:textId="77777777" w:rsidR="001B6A48" w:rsidRPr="00B52686" w:rsidRDefault="001B6A48" w:rsidP="001B6A48">
      <w:pPr>
        <w:pStyle w:val="CDTechnicalDataText"/>
      </w:pPr>
      <w:r w:rsidRPr="00DF2830">
        <w:t xml:space="preserve">Total lifting height: </w:t>
      </w:r>
      <w:r w:rsidRPr="00DF2830">
        <w:tab/>
      </w:r>
      <w:r>
        <w:t>approx. 6</w:t>
      </w:r>
      <w:r w:rsidRPr="00DF2830">
        <w:t>m</w:t>
      </w:r>
    </w:p>
    <w:p w14:paraId="44111732" w14:textId="77777777" w:rsidR="001B6A48" w:rsidRDefault="001B6A48" w:rsidP="001B6A48">
      <w:pPr>
        <w:pStyle w:val="CDTechnicalDataText"/>
      </w:pPr>
      <w:r w:rsidRPr="001D6A7F">
        <w:t>Speed:</w:t>
      </w:r>
      <w:r w:rsidRPr="001D6A7F">
        <w:tab/>
        <w:t>0.01 – 0.</w:t>
      </w:r>
      <w:r>
        <w:t>1</w:t>
      </w:r>
      <w:r w:rsidRPr="001D6A7F">
        <w:t xml:space="preserve"> m/s</w:t>
      </w:r>
      <w:r>
        <w:t>,</w:t>
      </w:r>
      <w:r w:rsidRPr="001D6A7F">
        <w:t xml:space="preserve"> </w:t>
      </w:r>
      <w:r w:rsidRPr="00B52686">
        <w:t>adjustable and frequency controlled</w:t>
      </w:r>
    </w:p>
    <w:p w14:paraId="5EB3ABCF" w14:textId="77777777" w:rsidR="001B6A48" w:rsidRPr="001D6A7F" w:rsidRDefault="001B6A48" w:rsidP="001B6A48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2</w:t>
      </w:r>
      <w:r w:rsidRPr="001D6A7F">
        <w:t xml:space="preserve"> mm</w:t>
      </w:r>
    </w:p>
    <w:p w14:paraId="6CBD6F27" w14:textId="77777777" w:rsidR="001B6A48" w:rsidRDefault="001B6A48" w:rsidP="001B6A48">
      <w:pPr>
        <w:pStyle w:val="CDTechnicalDataText"/>
      </w:pPr>
    </w:p>
    <w:p w14:paraId="468251FD" w14:textId="7D946E0E" w:rsidR="001B6A48" w:rsidRDefault="001B6A48" w:rsidP="001B6A48">
      <w:pPr>
        <w:pStyle w:val="CDText"/>
        <w:jc w:val="center"/>
        <w:rPr>
          <w:lang w:val="en-GB"/>
        </w:rPr>
      </w:pPr>
    </w:p>
    <w:p w14:paraId="10902464" w14:textId="77777777" w:rsidR="00EA3015" w:rsidRPr="00CF2812" w:rsidRDefault="00EA3015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CF2812">
        <w:rPr>
          <w:rFonts w:ascii="Arial" w:hAnsi="Arial" w:cs="Arial"/>
          <w:sz w:val="20"/>
          <w:szCs w:val="20"/>
          <w:lang w:val="en-GB"/>
        </w:rPr>
        <w:br w:type="page"/>
      </w:r>
    </w:p>
    <w:p w14:paraId="04D0BCC4" w14:textId="77777777" w:rsidR="00EA3015" w:rsidRPr="001D6A7F" w:rsidRDefault="00EA3015" w:rsidP="00EA3015">
      <w:pPr>
        <w:pStyle w:val="CDberschrift1"/>
        <w:rPr>
          <w:lang w:val="en-GB"/>
        </w:rPr>
      </w:pPr>
      <w:bookmarkStart w:id="32" w:name="_Toc207117059"/>
      <w:r>
        <w:rPr>
          <w:lang w:val="en-GB"/>
        </w:rPr>
        <w:lastRenderedPageBreak/>
        <w:t>Chamber theatre</w:t>
      </w:r>
      <w:bookmarkEnd w:id="32"/>
    </w:p>
    <w:p w14:paraId="56E653AA" w14:textId="77777777" w:rsidR="00EA3015" w:rsidRPr="001D6A7F" w:rsidRDefault="00EA3015" w:rsidP="00EA3015">
      <w:pPr>
        <w:pStyle w:val="CDberschrift2"/>
        <w:rPr>
          <w:lang w:val="en-GB"/>
        </w:rPr>
      </w:pPr>
      <w:bookmarkStart w:id="33" w:name="_Toc207117060"/>
      <w:r w:rsidRPr="001D6A7F">
        <w:rPr>
          <w:lang w:val="en-GB"/>
        </w:rPr>
        <w:t>Upper Stage Equipment</w:t>
      </w:r>
      <w:bookmarkEnd w:id="33"/>
    </w:p>
    <w:p w14:paraId="5D247DE4" w14:textId="77777777" w:rsidR="00EA3015" w:rsidRPr="001D6A7F" w:rsidRDefault="00EA3015" w:rsidP="00585A8F">
      <w:pPr>
        <w:pStyle w:val="CDberschrift3"/>
        <w:rPr>
          <w:lang w:val="en-GB"/>
        </w:rPr>
      </w:pPr>
      <w:r w:rsidRPr="001D6A7F">
        <w:rPr>
          <w:lang w:val="en-GB"/>
        </w:rPr>
        <w:t xml:space="preserve"> </w:t>
      </w:r>
      <w:bookmarkStart w:id="34" w:name="_Toc207117061"/>
      <w:r w:rsidRPr="001D6A7F">
        <w:rPr>
          <w:lang w:val="en-GB"/>
        </w:rPr>
        <w:t>Fly Bars</w:t>
      </w:r>
      <w:bookmarkEnd w:id="34"/>
    </w:p>
    <w:p w14:paraId="5BFE8B90" w14:textId="77777777" w:rsidR="00EA3015" w:rsidRPr="001D6A7F" w:rsidRDefault="00EA3015" w:rsidP="00EA3015">
      <w:pPr>
        <w:pStyle w:val="CDTextfettunter"/>
      </w:pPr>
      <w:r w:rsidRPr="001D6A7F">
        <w:t>Technical Data</w:t>
      </w:r>
    </w:p>
    <w:p w14:paraId="4F3CF731" w14:textId="5BFD0051" w:rsidR="00EA3015" w:rsidRPr="001D6A7F" w:rsidRDefault="00EA3015" w:rsidP="00EA3015">
      <w:pPr>
        <w:pStyle w:val="CDTechnicalDataText"/>
      </w:pPr>
      <w:r w:rsidRPr="001D6A7F">
        <w:t xml:space="preserve">Quantity: </w:t>
      </w:r>
      <w:r w:rsidRPr="001D6A7F">
        <w:tab/>
      </w:r>
      <w:r w:rsidR="000D2746" w:rsidRPr="000D2746">
        <w:t>38</w:t>
      </w:r>
      <w:r w:rsidRPr="000D2746">
        <w:t xml:space="preserve"> </w:t>
      </w:r>
      <w:r w:rsidRPr="001D6A7F">
        <w:t>pcs.</w:t>
      </w:r>
    </w:p>
    <w:p w14:paraId="70E3F182" w14:textId="77777777" w:rsidR="00EA3015" w:rsidRPr="001D6A7F" w:rsidRDefault="00EA3015" w:rsidP="00EA3015">
      <w:pPr>
        <w:pStyle w:val="CDTechnicalDataText"/>
      </w:pPr>
      <w:r w:rsidRPr="001D6A7F">
        <w:t>Type of drive:</w:t>
      </w:r>
      <w:r w:rsidRPr="001D6A7F">
        <w:tab/>
        <w:t>electromechanical wire rope winch</w:t>
      </w:r>
    </w:p>
    <w:p w14:paraId="73B4F8D7" w14:textId="1B6906BB" w:rsidR="00EA3015" w:rsidRPr="00EA4869" w:rsidDel="009E7947" w:rsidRDefault="00EA3015" w:rsidP="00EA3015">
      <w:pPr>
        <w:pStyle w:val="CDTechnicalDataText"/>
        <w:rPr>
          <w:del w:id="35" w:author="Katarzyna Zbłowska" w:date="2025-05-16T18:55:00Z" w16du:dateUtc="2025-05-16T16:55:00Z"/>
          <w:lang w:val="de-DE"/>
          <w:rPrChange w:id="36" w:author="Katarzyna Zbłowska" w:date="2025-05-16T18:54:00Z" w16du:dateUtc="2025-05-16T16:54:00Z">
            <w:rPr>
              <w:del w:id="37" w:author="Katarzyna Zbłowska" w:date="2025-05-16T18:55:00Z" w16du:dateUtc="2025-05-16T16:55:00Z"/>
            </w:rPr>
          </w:rPrChange>
        </w:rPr>
      </w:pPr>
      <w:r w:rsidRPr="001D6A7F">
        <w:t>Length of bar:</w:t>
      </w:r>
      <w:r w:rsidRPr="001D6A7F">
        <w:tab/>
        <w:t xml:space="preserve">approx. </w:t>
      </w:r>
      <w:r w:rsidR="00FC2BBC">
        <w:t>18</w:t>
      </w:r>
      <w:r w:rsidRPr="001D6A7F">
        <w:t xml:space="preserve"> m</w:t>
      </w:r>
      <w:r w:rsidR="009E7947">
        <w:t xml:space="preserve"> (+ 1m extensions  on both sides)</w:t>
      </w:r>
    </w:p>
    <w:p w14:paraId="2D1037EE" w14:textId="22FD767E" w:rsidR="00EA3015" w:rsidRPr="001D6A7F" w:rsidRDefault="00EA3015" w:rsidP="00EA3015">
      <w:pPr>
        <w:pStyle w:val="CDTechnicalDataText"/>
      </w:pPr>
      <w:r w:rsidRPr="001D6A7F">
        <w:t xml:space="preserve">No. of lifting ropes: </w:t>
      </w:r>
      <w:r w:rsidRPr="001D6A7F">
        <w:tab/>
      </w:r>
      <w:r w:rsidR="003D0BAA">
        <w:t xml:space="preserve">4 </w:t>
      </w:r>
      <w:r w:rsidRPr="001D6A7F">
        <w:t>pieces</w:t>
      </w:r>
    </w:p>
    <w:p w14:paraId="11283B59" w14:textId="77777777" w:rsidR="00EA3015" w:rsidRPr="001D6A7F" w:rsidRDefault="00EA3015" w:rsidP="00EA3015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 w:rsidR="00AA270D">
        <w:t>11.8</w:t>
      </w:r>
      <w:r w:rsidRPr="001D6A7F">
        <w:t xml:space="preserve"> m</w:t>
      </w:r>
    </w:p>
    <w:p w14:paraId="4F79920F" w14:textId="6604E10B" w:rsidR="00EA3015" w:rsidRPr="001D6A7F" w:rsidRDefault="00EA3015" w:rsidP="00EA3015">
      <w:pPr>
        <w:pStyle w:val="CDTechnicalDataText"/>
      </w:pPr>
      <w:r w:rsidRPr="001D6A7F">
        <w:t>Payload:</w:t>
      </w:r>
      <w:r w:rsidRPr="001D6A7F">
        <w:tab/>
      </w:r>
      <w:r w:rsidR="00AA270D">
        <w:t>max.</w:t>
      </w:r>
      <w:r w:rsidRPr="001D6A7F">
        <w:t xml:space="preserve"> </w:t>
      </w:r>
      <w:r w:rsidR="00585A8F">
        <w:t>50</w:t>
      </w:r>
      <w:r w:rsidR="00AA270D">
        <w:t>0</w:t>
      </w:r>
      <w:r w:rsidRPr="001D6A7F">
        <w:t xml:space="preserve"> kg</w:t>
      </w:r>
    </w:p>
    <w:p w14:paraId="05E5234B" w14:textId="4FEF9FED" w:rsidR="00EA3015" w:rsidRPr="001D6A7F" w:rsidRDefault="00EA3015" w:rsidP="00EA3015">
      <w:pPr>
        <w:pStyle w:val="CDTechnicalDataText"/>
      </w:pPr>
      <w:r w:rsidRPr="001D6A7F">
        <w:t xml:space="preserve">Point load: </w:t>
      </w:r>
      <w:r w:rsidRPr="001D6A7F">
        <w:tab/>
      </w:r>
      <w:r w:rsidR="00585A8F">
        <w:t>200</w:t>
      </w:r>
      <w:r w:rsidRPr="00262BFE">
        <w:t xml:space="preserve"> kg</w:t>
      </w:r>
      <w:r w:rsidRPr="001D6A7F">
        <w:t xml:space="preserve"> (under wire rope) </w:t>
      </w:r>
    </w:p>
    <w:p w14:paraId="42879F8E" w14:textId="77777777" w:rsidR="00EA3015" w:rsidRPr="001D6A7F" w:rsidRDefault="00EA3015" w:rsidP="00EA3015">
      <w:pPr>
        <w:pStyle w:val="CDTechnicalDataText"/>
      </w:pPr>
      <w:r w:rsidRPr="001D6A7F">
        <w:t>Lifting Speed:</w:t>
      </w:r>
      <w:r w:rsidRPr="001D6A7F">
        <w:tab/>
        <w:t>0.01 - 1.</w:t>
      </w:r>
      <w:r w:rsidR="00092FC9">
        <w:t>0</w:t>
      </w:r>
      <w:r w:rsidRPr="001D6A7F">
        <w:t xml:space="preserve"> m/s </w:t>
      </w:r>
    </w:p>
    <w:p w14:paraId="6800E3F9" w14:textId="77777777" w:rsidR="00EA3015" w:rsidRDefault="00EA3015" w:rsidP="00EA3015">
      <w:pPr>
        <w:pStyle w:val="CDTechnicalDataText"/>
      </w:pPr>
      <w:r w:rsidRPr="001D6A7F">
        <w:t xml:space="preserve">Acceleration: </w:t>
      </w:r>
      <w:r w:rsidRPr="001D6A7F">
        <w:tab/>
        <w:t>max. 1.</w:t>
      </w:r>
      <w:r w:rsidR="00D64B55">
        <w:t>0</w:t>
      </w:r>
      <w:r w:rsidRPr="001D6A7F">
        <w:t xml:space="preserve"> m/s²</w:t>
      </w:r>
    </w:p>
    <w:p w14:paraId="3A6ADB5B" w14:textId="77777777" w:rsidR="000D2746" w:rsidRPr="001D6A7F" w:rsidRDefault="000D2746" w:rsidP="00EA3015">
      <w:pPr>
        <w:pStyle w:val="CDTechnicalDataText"/>
      </w:pPr>
    </w:p>
    <w:p w14:paraId="1FD8E41D" w14:textId="77777777" w:rsidR="00EA3015" w:rsidRPr="001D6A7F" w:rsidRDefault="00EA3015" w:rsidP="00EA3015">
      <w:pPr>
        <w:pStyle w:val="CDText"/>
        <w:rPr>
          <w:lang w:val="en-GB"/>
        </w:rPr>
      </w:pPr>
    </w:p>
    <w:p w14:paraId="5EB3F883" w14:textId="754442EF" w:rsidR="00D64B55" w:rsidRPr="00DF1955" w:rsidRDefault="00C0367F" w:rsidP="00585A8F">
      <w:pPr>
        <w:pStyle w:val="CDberschrift3"/>
        <w:rPr>
          <w:lang w:val="en-US"/>
        </w:rPr>
      </w:pPr>
      <w:bookmarkStart w:id="38" w:name="_Toc207117062"/>
      <w:r w:rsidRPr="00DF1955">
        <w:rPr>
          <w:lang w:val="en-US"/>
        </w:rPr>
        <w:t>Lighting</w:t>
      </w:r>
      <w:r w:rsidR="00D64B55" w:rsidRPr="00DF1955">
        <w:rPr>
          <w:lang w:val="en-US"/>
        </w:rPr>
        <w:t xml:space="preserve"> Bars</w:t>
      </w:r>
      <w:r w:rsidR="00CF3D9D" w:rsidRPr="00DF1955">
        <w:rPr>
          <w:lang w:val="en-US"/>
        </w:rPr>
        <w:t xml:space="preserve"> -</w:t>
      </w:r>
      <w:r w:rsidR="00DF1955" w:rsidRPr="00DF1955">
        <w:rPr>
          <w:lang w:val="en-US"/>
        </w:rPr>
        <w:t xml:space="preserve"> </w:t>
      </w:r>
      <w:r w:rsidR="00DF1955" w:rsidRPr="001D7B35">
        <w:rPr>
          <w:lang w:val="en-US"/>
        </w:rPr>
        <w:t xml:space="preserve">use of </w:t>
      </w:r>
      <w:r w:rsidR="00DF1955">
        <w:rPr>
          <w:lang w:val="en-US"/>
        </w:rPr>
        <w:t>9</w:t>
      </w:r>
      <w:r w:rsidR="00DF1955" w:rsidRPr="001D7B35">
        <w:rPr>
          <w:lang w:val="en-US"/>
        </w:rPr>
        <w:t xml:space="preserve"> </w:t>
      </w:r>
      <w:proofErr w:type="spellStart"/>
      <w:r w:rsidR="00DF1955" w:rsidRPr="001D7B35">
        <w:rPr>
          <w:lang w:val="en-US"/>
        </w:rPr>
        <w:t>f</w:t>
      </w:r>
      <w:r w:rsidR="00DF1955">
        <w:rPr>
          <w:lang w:val="en-US"/>
        </w:rPr>
        <w:t>lybars</w:t>
      </w:r>
      <w:bookmarkEnd w:id="38"/>
      <w:proofErr w:type="spellEnd"/>
    </w:p>
    <w:p w14:paraId="39519A79" w14:textId="77777777" w:rsidR="00D64B55" w:rsidRPr="001D6A7F" w:rsidRDefault="00D64B55" w:rsidP="00D64B55">
      <w:pPr>
        <w:pStyle w:val="CDTextfettunter"/>
      </w:pPr>
      <w:r w:rsidRPr="001D6A7F">
        <w:t>Technical Data</w:t>
      </w:r>
    </w:p>
    <w:p w14:paraId="0A9FE87B" w14:textId="04906D69" w:rsidR="00D64B55" w:rsidRPr="001D6A7F" w:rsidRDefault="00D64B55" w:rsidP="00D64B55">
      <w:pPr>
        <w:pStyle w:val="CDTechnicalDataText"/>
      </w:pPr>
      <w:r w:rsidRPr="001D6A7F">
        <w:t xml:space="preserve">Quantity: </w:t>
      </w:r>
      <w:r w:rsidRPr="001D6A7F">
        <w:tab/>
      </w:r>
      <w:r w:rsidR="0048132B">
        <w:t>7</w:t>
      </w:r>
      <w:r w:rsidR="0048132B" w:rsidRPr="001D6A7F">
        <w:t xml:space="preserve"> pcs.</w:t>
      </w:r>
      <w:r w:rsidR="0048132B">
        <w:t xml:space="preserve"> to be mounted  on 3 </w:t>
      </w:r>
      <w:proofErr w:type="spellStart"/>
      <w:r w:rsidR="0048132B">
        <w:t>flybars</w:t>
      </w:r>
      <w:proofErr w:type="spellEnd"/>
      <w:r w:rsidR="0048132B">
        <w:t xml:space="preserve"> (&gt;2.1.1) each</w:t>
      </w:r>
    </w:p>
    <w:p w14:paraId="33A665F7" w14:textId="77777777" w:rsidR="00D64B55" w:rsidRDefault="00D64B55" w:rsidP="00D64B55">
      <w:pPr>
        <w:pStyle w:val="CDTechnicalDataText"/>
      </w:pPr>
      <w:r w:rsidRPr="001D6A7F">
        <w:t>Type of drive:</w:t>
      </w:r>
      <w:r w:rsidRPr="001D6A7F">
        <w:tab/>
        <w:t>electromechanical wire rope winch</w:t>
      </w:r>
    </w:p>
    <w:p w14:paraId="11A27FD0" w14:textId="77777777" w:rsidR="00D64B55" w:rsidRDefault="00D64B55" w:rsidP="00D64B55">
      <w:pPr>
        <w:pStyle w:val="CDTechnicalDataText"/>
      </w:pPr>
      <w:r>
        <w:t>Type of bar:</w:t>
      </w:r>
      <w:r>
        <w:tab/>
        <w:t>3P-Truss</w:t>
      </w:r>
      <w:r w:rsidR="00A71C40">
        <w:t xml:space="preserve"> 290-3</w:t>
      </w:r>
    </w:p>
    <w:p w14:paraId="220E0231" w14:textId="77777777" w:rsidR="00D64B55" w:rsidRPr="001D6A7F" w:rsidRDefault="00D64B55" w:rsidP="00D64B55">
      <w:pPr>
        <w:pStyle w:val="CDTechnicalDataText"/>
      </w:pPr>
      <w:r w:rsidRPr="001D6A7F">
        <w:t xml:space="preserve">Length of </w:t>
      </w:r>
      <w:r>
        <w:t>truss</w:t>
      </w:r>
      <w:r w:rsidRPr="001D6A7F">
        <w:t>:</w:t>
      </w:r>
      <w:r w:rsidRPr="001D6A7F">
        <w:tab/>
        <w:t xml:space="preserve">approx. </w:t>
      </w:r>
      <w:r>
        <w:t>18</w:t>
      </w:r>
      <w:r w:rsidRPr="001D6A7F">
        <w:t xml:space="preserve"> m</w:t>
      </w:r>
    </w:p>
    <w:p w14:paraId="0E76CB0D" w14:textId="4DEED4D2" w:rsidR="00D64B55" w:rsidRPr="001D6A7F" w:rsidRDefault="00D64B55" w:rsidP="00D64B55">
      <w:pPr>
        <w:pStyle w:val="CDTechnicalDataText"/>
      </w:pPr>
      <w:r w:rsidRPr="001D6A7F">
        <w:t xml:space="preserve">No. of lifting ropes: </w:t>
      </w:r>
      <w:r w:rsidRPr="001D6A7F">
        <w:tab/>
      </w:r>
      <w:r w:rsidR="003D0BAA">
        <w:t>4</w:t>
      </w:r>
      <w:r w:rsidRPr="001D6A7F">
        <w:t xml:space="preserve"> pieces</w:t>
      </w:r>
    </w:p>
    <w:p w14:paraId="1EE1B634" w14:textId="77777777" w:rsidR="00D64B55" w:rsidRPr="001D6A7F" w:rsidRDefault="00D64B55" w:rsidP="00D64B55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>
        <w:t>11.8</w:t>
      </w:r>
      <w:r w:rsidRPr="001D6A7F">
        <w:t xml:space="preserve"> m</w:t>
      </w:r>
    </w:p>
    <w:p w14:paraId="5417ADC0" w14:textId="441F3076" w:rsidR="00D64B55" w:rsidRDefault="00D64B55" w:rsidP="00D64B55">
      <w:pPr>
        <w:pStyle w:val="CDTechnicalDataText"/>
      </w:pPr>
      <w:r w:rsidRPr="001D6A7F">
        <w:t>Payload:</w:t>
      </w:r>
      <w:r w:rsidRPr="001D6A7F">
        <w:tab/>
      </w:r>
      <w:r>
        <w:t>max.</w:t>
      </w:r>
      <w:r w:rsidRPr="001D6A7F">
        <w:t xml:space="preserve"> </w:t>
      </w:r>
      <w:r w:rsidR="003D0BAA">
        <w:t xml:space="preserve">3 x </w:t>
      </w:r>
      <w:r w:rsidR="0048132B">
        <w:t>500</w:t>
      </w:r>
      <w:r w:rsidR="003D0BAA">
        <w:t xml:space="preserve"> </w:t>
      </w:r>
      <w:r w:rsidRPr="001D6A7F">
        <w:t>kg</w:t>
      </w:r>
      <w:r w:rsidR="00D828AF">
        <w:t xml:space="preserve"> (without flexible cable)</w:t>
      </w:r>
    </w:p>
    <w:p w14:paraId="2B7175D1" w14:textId="77777777" w:rsidR="00D828AF" w:rsidRPr="008872F4" w:rsidRDefault="00D828AF" w:rsidP="00D828AF">
      <w:pPr>
        <w:pStyle w:val="CDTechnicalDataText"/>
      </w:pPr>
      <w:r w:rsidRPr="002938AB">
        <w:t>Self-weight flexible cable:</w:t>
      </w:r>
      <w:r w:rsidRPr="002938AB">
        <w:tab/>
        <w:t xml:space="preserve">approx. </w:t>
      </w:r>
      <w:r>
        <w:t>1</w:t>
      </w:r>
      <w:r w:rsidRPr="002938AB">
        <w:t xml:space="preserve"> x </w:t>
      </w:r>
      <w:r>
        <w:t>20</w:t>
      </w:r>
      <w:r w:rsidRPr="002938AB">
        <w:t>0 kg</w:t>
      </w:r>
    </w:p>
    <w:p w14:paraId="3AC1AF50" w14:textId="77777777" w:rsidR="00D64B55" w:rsidRPr="001D6A7F" w:rsidRDefault="00D64B55" w:rsidP="00D64B55">
      <w:pPr>
        <w:pStyle w:val="CDTechnicalDataText"/>
      </w:pPr>
      <w:r w:rsidRPr="001D6A7F">
        <w:t xml:space="preserve">Point load: </w:t>
      </w:r>
      <w:r w:rsidRPr="001D6A7F">
        <w:tab/>
      </w:r>
      <w:r>
        <w:t>200</w:t>
      </w:r>
      <w:r w:rsidRPr="00262BFE">
        <w:t xml:space="preserve"> kg</w:t>
      </w:r>
      <w:r w:rsidRPr="001D6A7F">
        <w:t xml:space="preserve"> (under wire rope) </w:t>
      </w:r>
    </w:p>
    <w:p w14:paraId="336F687B" w14:textId="77777777" w:rsidR="00D64B55" w:rsidRPr="001D6A7F" w:rsidRDefault="00D64B55" w:rsidP="00D64B55">
      <w:pPr>
        <w:pStyle w:val="CDTechnicalDataText"/>
      </w:pPr>
      <w:r w:rsidRPr="001D6A7F">
        <w:t>Lifting Speed:</w:t>
      </w:r>
      <w:r w:rsidRPr="001D6A7F">
        <w:tab/>
        <w:t xml:space="preserve">0.01 </w:t>
      </w:r>
      <w:r w:rsidR="00C0367F">
        <w:t>–</w:t>
      </w:r>
      <w:r w:rsidRPr="001D6A7F">
        <w:t xml:space="preserve"> </w:t>
      </w:r>
      <w:r w:rsidR="00C0367F">
        <w:t>0.</w:t>
      </w:r>
      <w:r w:rsidR="00A71C40">
        <w:t>3</w:t>
      </w:r>
      <w:r w:rsidRPr="001D6A7F">
        <w:t xml:space="preserve"> m/s </w:t>
      </w:r>
    </w:p>
    <w:p w14:paraId="5407F70C" w14:textId="77777777" w:rsidR="00D64B55" w:rsidRPr="001D6A7F" w:rsidRDefault="00D64B55" w:rsidP="00D64B55">
      <w:pPr>
        <w:pStyle w:val="CDTechnicalDataText"/>
      </w:pPr>
      <w:r w:rsidRPr="001D6A7F">
        <w:t xml:space="preserve">Acceleration: </w:t>
      </w:r>
      <w:r w:rsidRPr="001D6A7F">
        <w:tab/>
        <w:t xml:space="preserve">max. </w:t>
      </w:r>
      <w:r w:rsidR="00D828AF">
        <w:t>0</w:t>
      </w:r>
      <w:r w:rsidRPr="001D6A7F">
        <w:t>.</w:t>
      </w:r>
      <w:r w:rsidR="00D828AF">
        <w:t>1</w:t>
      </w:r>
      <w:r w:rsidRPr="001D6A7F">
        <w:t xml:space="preserve"> m/s²</w:t>
      </w:r>
    </w:p>
    <w:p w14:paraId="40D1D142" w14:textId="77777777" w:rsidR="00D64B55" w:rsidRDefault="00D64B55" w:rsidP="00D64B55">
      <w:pPr>
        <w:pStyle w:val="CDText"/>
        <w:rPr>
          <w:lang w:val="en-GB"/>
        </w:rPr>
      </w:pPr>
    </w:p>
    <w:p w14:paraId="6B32ED06" w14:textId="77777777" w:rsidR="005A36F2" w:rsidRDefault="005A36F2" w:rsidP="00D64B55">
      <w:pPr>
        <w:pStyle w:val="CDText"/>
        <w:rPr>
          <w:lang w:val="en-GB"/>
        </w:rPr>
      </w:pPr>
    </w:p>
    <w:p w14:paraId="14F97318" w14:textId="77777777" w:rsidR="005A36F2" w:rsidRDefault="005A36F2" w:rsidP="00D64B55">
      <w:pPr>
        <w:pStyle w:val="CDText"/>
        <w:rPr>
          <w:lang w:val="en-GB"/>
        </w:rPr>
      </w:pPr>
    </w:p>
    <w:p w14:paraId="4C6E7B4A" w14:textId="77777777" w:rsidR="005A36F2" w:rsidRDefault="005A36F2" w:rsidP="00D64B55">
      <w:pPr>
        <w:pStyle w:val="CDText"/>
        <w:rPr>
          <w:lang w:val="en-GB"/>
        </w:rPr>
      </w:pPr>
    </w:p>
    <w:p w14:paraId="59A666C4" w14:textId="77777777" w:rsidR="005A36F2" w:rsidRDefault="005A36F2" w:rsidP="00D64B55">
      <w:pPr>
        <w:pStyle w:val="CDText"/>
        <w:rPr>
          <w:lang w:val="en-GB"/>
        </w:rPr>
      </w:pPr>
    </w:p>
    <w:p w14:paraId="15451D5E" w14:textId="77777777" w:rsidR="005A36F2" w:rsidRDefault="005A36F2" w:rsidP="00D64B55">
      <w:pPr>
        <w:pStyle w:val="CDText"/>
        <w:rPr>
          <w:lang w:val="en-GB"/>
        </w:rPr>
      </w:pPr>
    </w:p>
    <w:p w14:paraId="4DBE0F21" w14:textId="77777777" w:rsidR="005A36F2" w:rsidRDefault="005A36F2" w:rsidP="00D64B55">
      <w:pPr>
        <w:pStyle w:val="CDText"/>
        <w:rPr>
          <w:lang w:val="en-GB"/>
        </w:rPr>
      </w:pPr>
    </w:p>
    <w:p w14:paraId="22430232" w14:textId="77777777" w:rsidR="005A36F2" w:rsidRPr="001D6A7F" w:rsidRDefault="005A36F2" w:rsidP="00585A8F">
      <w:pPr>
        <w:pStyle w:val="CDberschrift3"/>
        <w:rPr>
          <w:lang w:val="en-GB"/>
        </w:rPr>
      </w:pPr>
      <w:bookmarkStart w:id="39" w:name="_Toc207117063"/>
      <w:r w:rsidRPr="001D6A7F">
        <w:rPr>
          <w:lang w:val="en-GB"/>
        </w:rPr>
        <w:t>Panorama Bars outer</w:t>
      </w:r>
      <w:bookmarkEnd w:id="39"/>
    </w:p>
    <w:p w14:paraId="7FB7F8C0" w14:textId="77777777" w:rsidR="005A36F2" w:rsidRPr="00731E75" w:rsidRDefault="005A36F2" w:rsidP="005A36F2">
      <w:pPr>
        <w:pStyle w:val="CDTextfettunter"/>
      </w:pPr>
      <w:r w:rsidRPr="00731E75">
        <w:t>Technical Data</w:t>
      </w:r>
    </w:p>
    <w:p w14:paraId="4FCECD9E" w14:textId="2051855B" w:rsidR="005A36F2" w:rsidRPr="001D6A7F" w:rsidRDefault="005A36F2" w:rsidP="005A36F2">
      <w:pPr>
        <w:pStyle w:val="CDTechnicalDataText"/>
      </w:pPr>
      <w:r w:rsidRPr="001D6A7F">
        <w:t xml:space="preserve">Quantity: </w:t>
      </w:r>
      <w:r w:rsidRPr="001D6A7F">
        <w:tab/>
      </w:r>
      <w:r>
        <w:t>2</w:t>
      </w:r>
      <w:r w:rsidRPr="001D6A7F">
        <w:t xml:space="preserve"> pcs.</w:t>
      </w:r>
    </w:p>
    <w:p w14:paraId="4BB30794" w14:textId="77777777" w:rsidR="005A36F2" w:rsidRPr="001D6A7F" w:rsidRDefault="005A36F2" w:rsidP="005A36F2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2E36A929" w14:textId="5DA0785E" w:rsidR="005A36F2" w:rsidRPr="001D6A7F" w:rsidRDefault="005A36F2" w:rsidP="005A36F2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DA20B7">
        <w:t>11,5</w:t>
      </w:r>
      <w:r w:rsidR="00DA20B7" w:rsidRPr="001D6A7F">
        <w:t xml:space="preserve"> </w:t>
      </w:r>
      <w:r w:rsidRPr="001D6A7F">
        <w:t>m</w:t>
      </w:r>
    </w:p>
    <w:p w14:paraId="02044F0F" w14:textId="77777777" w:rsidR="005A36F2" w:rsidRPr="001D6A7F" w:rsidRDefault="005A36F2" w:rsidP="005A36F2">
      <w:pPr>
        <w:pStyle w:val="CDTechnicalDataText"/>
      </w:pPr>
      <w:r w:rsidRPr="001D6A7F">
        <w:t xml:space="preserve">No. of lifting ropes: </w:t>
      </w:r>
      <w:r w:rsidRPr="001D6A7F">
        <w:tab/>
      </w:r>
      <w:r>
        <w:t>4</w:t>
      </w:r>
      <w:r w:rsidRPr="001D6A7F">
        <w:t xml:space="preserve"> pieces</w:t>
      </w:r>
    </w:p>
    <w:p w14:paraId="7A5998A9" w14:textId="6501A13E" w:rsidR="005A36F2" w:rsidRPr="001D6A7F" w:rsidRDefault="005A36F2" w:rsidP="005A36F2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>
        <w:t>11.8</w:t>
      </w:r>
      <w:r w:rsidRPr="001D6A7F">
        <w:t xml:space="preserve"> m</w:t>
      </w:r>
    </w:p>
    <w:p w14:paraId="5A427DA9" w14:textId="63207211" w:rsidR="005A36F2" w:rsidRPr="001D6A7F" w:rsidRDefault="005A36F2" w:rsidP="005A36F2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48132B">
        <w:t>500</w:t>
      </w:r>
      <w:r w:rsidRPr="001D6A7F">
        <w:t xml:space="preserve"> kg</w:t>
      </w:r>
    </w:p>
    <w:p w14:paraId="43DBAD50" w14:textId="77777777" w:rsidR="005A36F2" w:rsidRPr="001D6A7F" w:rsidRDefault="005A36F2" w:rsidP="005A36F2">
      <w:pPr>
        <w:pStyle w:val="CDTechnicalDataText"/>
      </w:pPr>
      <w:r w:rsidRPr="001D6A7F">
        <w:t xml:space="preserve">Point load: </w:t>
      </w:r>
      <w:r w:rsidRPr="001D6A7F">
        <w:tab/>
      </w:r>
      <w:r w:rsidRPr="00262BFE">
        <w:t>2</w:t>
      </w:r>
      <w:r>
        <w:t>0</w:t>
      </w:r>
      <w:r w:rsidRPr="00262BFE">
        <w:t>0 kg (under</w:t>
      </w:r>
      <w:r w:rsidRPr="001D6A7F">
        <w:t xml:space="preserve"> wire rope) </w:t>
      </w:r>
    </w:p>
    <w:p w14:paraId="5D94A5A3" w14:textId="77777777" w:rsidR="005A36F2" w:rsidRPr="001D6A7F" w:rsidRDefault="005A36F2" w:rsidP="005A36F2">
      <w:pPr>
        <w:pStyle w:val="CDTechnicalDataText"/>
      </w:pPr>
      <w:r w:rsidRPr="001D6A7F">
        <w:t>Lifting Speed:</w:t>
      </w:r>
      <w:r w:rsidRPr="001D6A7F">
        <w:tab/>
        <w:t xml:space="preserve">0.01 - 1.8 m/s </w:t>
      </w:r>
    </w:p>
    <w:p w14:paraId="2AA3344F" w14:textId="77777777" w:rsidR="005A36F2" w:rsidRPr="001D6A7F" w:rsidRDefault="005A36F2" w:rsidP="005A36F2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372C10A5" w14:textId="77777777" w:rsidR="005A36F2" w:rsidRPr="001D6A7F" w:rsidRDefault="005A36F2" w:rsidP="005A36F2">
      <w:pPr>
        <w:pStyle w:val="CDText"/>
        <w:rPr>
          <w:lang w:val="en-GB"/>
        </w:rPr>
      </w:pPr>
    </w:p>
    <w:p w14:paraId="308759E4" w14:textId="77777777" w:rsidR="005A36F2" w:rsidRPr="00B94458" w:rsidRDefault="005A36F2" w:rsidP="00585A8F">
      <w:pPr>
        <w:pStyle w:val="CDberschrift3"/>
        <w:rPr>
          <w:lang w:val="en-GB"/>
        </w:rPr>
      </w:pPr>
      <w:bookmarkStart w:id="40" w:name="_Toc207117064"/>
      <w:r w:rsidRPr="001D6A7F">
        <w:rPr>
          <w:lang w:val="en-GB"/>
        </w:rPr>
        <w:t>Panorama Bars inner</w:t>
      </w:r>
      <w:bookmarkEnd w:id="40"/>
    </w:p>
    <w:p w14:paraId="53905266" w14:textId="77777777" w:rsidR="005A36F2" w:rsidRPr="00731E75" w:rsidRDefault="005A36F2" w:rsidP="005A36F2">
      <w:pPr>
        <w:pStyle w:val="CDTextfettunter"/>
      </w:pPr>
      <w:r w:rsidRPr="00731E75">
        <w:t>Technical Data</w:t>
      </w:r>
    </w:p>
    <w:p w14:paraId="62B5F356" w14:textId="33A5026D" w:rsidR="005A36F2" w:rsidRPr="001D6A7F" w:rsidRDefault="005A36F2" w:rsidP="005A36F2">
      <w:pPr>
        <w:pStyle w:val="CDTechnicalDataText"/>
      </w:pPr>
      <w:r w:rsidRPr="001D6A7F">
        <w:t xml:space="preserve">Quantity: </w:t>
      </w:r>
      <w:r w:rsidRPr="001D6A7F">
        <w:tab/>
      </w:r>
      <w:r>
        <w:t>2</w:t>
      </w:r>
      <w:r w:rsidRPr="001D6A7F">
        <w:t xml:space="preserve"> pcs.</w:t>
      </w:r>
    </w:p>
    <w:p w14:paraId="794513BD" w14:textId="77777777" w:rsidR="005A36F2" w:rsidRPr="001D6A7F" w:rsidRDefault="005A36F2" w:rsidP="005A36F2">
      <w:pPr>
        <w:pStyle w:val="CDTechnicalDataText"/>
      </w:pPr>
      <w:r w:rsidRPr="001D6A7F">
        <w:t>Type of drive:</w:t>
      </w:r>
      <w:r w:rsidRPr="001D6A7F">
        <w:tab/>
        <w:t xml:space="preserve">electromechanical wire rope winch </w:t>
      </w:r>
    </w:p>
    <w:p w14:paraId="6A133045" w14:textId="7F5D9330" w:rsidR="005A36F2" w:rsidRPr="001D6A7F" w:rsidRDefault="005A36F2" w:rsidP="005A36F2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 w:rsidR="00DA20B7">
        <w:t>11,5</w:t>
      </w:r>
      <w:r w:rsidR="00DA20B7" w:rsidRPr="001D6A7F">
        <w:t xml:space="preserve"> </w:t>
      </w:r>
      <w:r w:rsidRPr="001D6A7F">
        <w:t>m</w:t>
      </w:r>
    </w:p>
    <w:p w14:paraId="7D2FB595" w14:textId="77777777" w:rsidR="005A36F2" w:rsidRPr="001D6A7F" w:rsidRDefault="005A36F2" w:rsidP="005A36F2">
      <w:pPr>
        <w:pStyle w:val="CDTechnicalDataText"/>
      </w:pPr>
      <w:r w:rsidRPr="001D6A7F">
        <w:t xml:space="preserve">No. of lifting ropes: </w:t>
      </w:r>
      <w:r w:rsidRPr="001D6A7F">
        <w:tab/>
      </w:r>
      <w:r>
        <w:t>4</w:t>
      </w:r>
      <w:r w:rsidRPr="001D6A7F">
        <w:t xml:space="preserve"> pieces</w:t>
      </w:r>
    </w:p>
    <w:p w14:paraId="2A561243" w14:textId="00457021" w:rsidR="005A36F2" w:rsidRPr="001D6A7F" w:rsidRDefault="005A36F2" w:rsidP="005A36F2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>
        <w:t>11.8</w:t>
      </w:r>
      <w:r w:rsidRPr="001D6A7F">
        <w:t xml:space="preserve"> m</w:t>
      </w:r>
    </w:p>
    <w:p w14:paraId="43075501" w14:textId="1B836D6A" w:rsidR="005A36F2" w:rsidRPr="001D6A7F" w:rsidRDefault="005A36F2" w:rsidP="005A36F2">
      <w:pPr>
        <w:pStyle w:val="CDTechnicalDataText"/>
      </w:pPr>
      <w:r w:rsidRPr="001D6A7F">
        <w:t>Payload:</w:t>
      </w:r>
      <w:r w:rsidRPr="001D6A7F">
        <w:tab/>
        <w:t xml:space="preserve">max. </w:t>
      </w:r>
      <w:r w:rsidR="0048132B">
        <w:t>500</w:t>
      </w:r>
      <w:r w:rsidRPr="001D6A7F">
        <w:t xml:space="preserve"> kg</w:t>
      </w:r>
    </w:p>
    <w:p w14:paraId="0B54D7D7" w14:textId="77777777" w:rsidR="005A36F2" w:rsidRPr="001D6A7F" w:rsidRDefault="005A36F2" w:rsidP="005A36F2">
      <w:pPr>
        <w:pStyle w:val="CDTechnicalDataText"/>
      </w:pPr>
      <w:r w:rsidRPr="001D6A7F">
        <w:t xml:space="preserve">Point load: </w:t>
      </w:r>
      <w:r w:rsidRPr="001D6A7F">
        <w:tab/>
      </w:r>
      <w:r w:rsidRPr="00262BFE">
        <w:t>2</w:t>
      </w:r>
      <w:r>
        <w:t>0</w:t>
      </w:r>
      <w:r w:rsidRPr="00262BFE">
        <w:t>0 kg (under</w:t>
      </w:r>
      <w:r w:rsidRPr="001D6A7F">
        <w:t xml:space="preserve"> wire rope) </w:t>
      </w:r>
    </w:p>
    <w:p w14:paraId="50E909BA" w14:textId="77777777" w:rsidR="005A36F2" w:rsidRPr="001D6A7F" w:rsidRDefault="005A36F2" w:rsidP="005A36F2">
      <w:pPr>
        <w:pStyle w:val="CDTechnicalDataText"/>
      </w:pPr>
      <w:r w:rsidRPr="001D6A7F">
        <w:t>Lifting Speed:</w:t>
      </w:r>
      <w:r w:rsidRPr="001D6A7F">
        <w:tab/>
        <w:t xml:space="preserve">0.01 - 1.8 m/s </w:t>
      </w:r>
    </w:p>
    <w:p w14:paraId="17270E5F" w14:textId="77777777" w:rsidR="005A36F2" w:rsidRPr="001D6A7F" w:rsidRDefault="005A36F2" w:rsidP="005A36F2">
      <w:pPr>
        <w:pStyle w:val="CDTechnicalDataText"/>
      </w:pPr>
      <w:r w:rsidRPr="001D6A7F">
        <w:t xml:space="preserve">Acceleration: </w:t>
      </w:r>
      <w:r w:rsidRPr="001D6A7F">
        <w:tab/>
        <w:t>max. 1.2 m/s²</w:t>
      </w:r>
    </w:p>
    <w:p w14:paraId="22EBCB34" w14:textId="77777777" w:rsidR="005A36F2" w:rsidRDefault="005A36F2" w:rsidP="00D64B55">
      <w:pPr>
        <w:pStyle w:val="CDText"/>
        <w:rPr>
          <w:lang w:val="en-GB"/>
        </w:rPr>
      </w:pPr>
    </w:p>
    <w:p w14:paraId="2E38CCDF" w14:textId="77777777" w:rsidR="00092FC9" w:rsidRPr="001D6A7F" w:rsidRDefault="00092FC9" w:rsidP="00585A8F">
      <w:pPr>
        <w:pStyle w:val="CDberschrift3"/>
        <w:rPr>
          <w:lang w:val="en-GB"/>
        </w:rPr>
      </w:pPr>
      <w:bookmarkStart w:id="41" w:name="_Toc207117065"/>
      <w:r>
        <w:rPr>
          <w:lang w:val="en-GB"/>
        </w:rPr>
        <w:t>Sound Curtain</w:t>
      </w:r>
      <w:bookmarkEnd w:id="41"/>
    </w:p>
    <w:p w14:paraId="541850D1" w14:textId="77777777" w:rsidR="00092FC9" w:rsidRPr="001D6A7F" w:rsidRDefault="00092FC9" w:rsidP="00092FC9">
      <w:pPr>
        <w:pStyle w:val="CDTextfettunter"/>
      </w:pPr>
      <w:r w:rsidRPr="001D6A7F">
        <w:t>Technical Data</w:t>
      </w:r>
    </w:p>
    <w:p w14:paraId="43E1388B" w14:textId="77777777" w:rsidR="00092FC9" w:rsidRPr="001D6A7F" w:rsidRDefault="00092FC9" w:rsidP="00092FC9">
      <w:pPr>
        <w:pStyle w:val="CDTechnicalDataText"/>
      </w:pPr>
      <w:bookmarkStart w:id="42" w:name="_Hlk10186607"/>
      <w:r w:rsidRPr="001D6A7F">
        <w:t xml:space="preserve">Quantity: </w:t>
      </w:r>
      <w:r w:rsidRPr="001D6A7F">
        <w:tab/>
      </w:r>
      <w:r>
        <w:t>1</w:t>
      </w:r>
      <w:r w:rsidRPr="001D6A7F">
        <w:t xml:space="preserve"> pcs.</w:t>
      </w:r>
    </w:p>
    <w:p w14:paraId="32430570" w14:textId="77777777" w:rsidR="00092FC9" w:rsidRDefault="00092FC9" w:rsidP="00092FC9">
      <w:pPr>
        <w:pStyle w:val="CDTechnicalDataText"/>
      </w:pPr>
      <w:r w:rsidRPr="001D6A7F">
        <w:t>Type of drive:</w:t>
      </w:r>
      <w:r w:rsidRPr="001D6A7F">
        <w:tab/>
        <w:t>electromechanical wire rope winch</w:t>
      </w:r>
    </w:p>
    <w:p w14:paraId="50346477" w14:textId="77777777" w:rsidR="00A122C3" w:rsidRPr="001D6A7F" w:rsidRDefault="00A122C3" w:rsidP="00092FC9">
      <w:pPr>
        <w:pStyle w:val="CDTechnicalDataText"/>
      </w:pPr>
      <w:r>
        <w:t>Type of opening:</w:t>
      </w:r>
      <w:r>
        <w:tab/>
        <w:t>German style</w:t>
      </w:r>
    </w:p>
    <w:p w14:paraId="04FF0DB7" w14:textId="77777777" w:rsidR="00092FC9" w:rsidRPr="001D6A7F" w:rsidRDefault="00092FC9" w:rsidP="00092FC9">
      <w:pPr>
        <w:pStyle w:val="CDTechnicalDataText"/>
      </w:pPr>
      <w:r w:rsidRPr="001D6A7F">
        <w:t>Length of bar:</w:t>
      </w:r>
      <w:r w:rsidRPr="001D6A7F">
        <w:tab/>
        <w:t xml:space="preserve">approx. </w:t>
      </w:r>
      <w:r>
        <w:t>18</w:t>
      </w:r>
      <w:r w:rsidRPr="001D6A7F">
        <w:t xml:space="preserve"> m</w:t>
      </w:r>
    </w:p>
    <w:p w14:paraId="47BDC8D9" w14:textId="0D05C541" w:rsidR="00092FC9" w:rsidRPr="001D6A7F" w:rsidRDefault="00092FC9" w:rsidP="00092FC9">
      <w:pPr>
        <w:pStyle w:val="CDTechnicalDataText"/>
      </w:pPr>
      <w:r>
        <w:t>Curtain</w:t>
      </w:r>
      <w:r w:rsidRPr="001D6A7F">
        <w:t xml:space="preserve"> separation: </w:t>
      </w:r>
      <w:r w:rsidRPr="001D6A7F">
        <w:tab/>
      </w:r>
      <w:r>
        <w:t>3</w:t>
      </w:r>
      <w:r w:rsidRPr="001D6A7F">
        <w:t xml:space="preserve">00 mm </w:t>
      </w:r>
      <w:r>
        <w:t>(to main curtain)</w:t>
      </w:r>
      <w:r w:rsidR="000008CA">
        <w:t xml:space="preserve"> </w:t>
      </w:r>
    </w:p>
    <w:p w14:paraId="56CEFC7B" w14:textId="77777777" w:rsidR="00092FC9" w:rsidRPr="001D6A7F" w:rsidRDefault="00092FC9" w:rsidP="00092FC9">
      <w:pPr>
        <w:pStyle w:val="CDTechnicalDataText"/>
      </w:pPr>
      <w:r w:rsidRPr="001D6A7F">
        <w:t xml:space="preserve">No. of lifting ropes: </w:t>
      </w:r>
      <w:r w:rsidRPr="001D6A7F">
        <w:tab/>
        <w:t>6 pieces</w:t>
      </w:r>
    </w:p>
    <w:p w14:paraId="173984CB" w14:textId="77777777" w:rsidR="00092FC9" w:rsidRPr="001D6A7F" w:rsidRDefault="00092FC9" w:rsidP="00092FC9">
      <w:pPr>
        <w:pStyle w:val="CDTechnicalDataText"/>
      </w:pPr>
      <w:r w:rsidRPr="001D6A7F">
        <w:t>Lifting Height:</w:t>
      </w:r>
      <w:r w:rsidRPr="001D6A7F">
        <w:tab/>
        <w:t xml:space="preserve">approx. </w:t>
      </w:r>
      <w:r>
        <w:t>11.8</w:t>
      </w:r>
      <w:r w:rsidRPr="001D6A7F">
        <w:t xml:space="preserve"> m</w:t>
      </w:r>
    </w:p>
    <w:p w14:paraId="14A82163" w14:textId="25CA0EAC" w:rsidR="00092FC9" w:rsidRPr="001D6A7F" w:rsidRDefault="00092FC9" w:rsidP="00092FC9">
      <w:pPr>
        <w:pStyle w:val="CDTechnicalDataText"/>
      </w:pPr>
      <w:r w:rsidRPr="001D6A7F">
        <w:t>Payload:</w:t>
      </w:r>
      <w:r w:rsidRPr="001D6A7F">
        <w:tab/>
      </w:r>
      <w:r>
        <w:t>max.</w:t>
      </w:r>
      <w:r w:rsidRPr="001D6A7F">
        <w:t xml:space="preserve"> </w:t>
      </w:r>
      <w:r w:rsidR="0048132B">
        <w:t>500</w:t>
      </w:r>
      <w:r w:rsidRPr="001D6A7F">
        <w:t xml:space="preserve"> kg</w:t>
      </w:r>
    </w:p>
    <w:p w14:paraId="11158AF1" w14:textId="77777777" w:rsidR="00092FC9" w:rsidRPr="001D6A7F" w:rsidRDefault="00092FC9" w:rsidP="00092FC9">
      <w:pPr>
        <w:pStyle w:val="CDTechnicalDataText"/>
      </w:pPr>
      <w:r w:rsidRPr="001D6A7F">
        <w:t xml:space="preserve">Point load: </w:t>
      </w:r>
      <w:r w:rsidRPr="001D6A7F">
        <w:tab/>
      </w:r>
      <w:r>
        <w:t>150</w:t>
      </w:r>
      <w:r w:rsidRPr="00262BFE">
        <w:t xml:space="preserve"> kg</w:t>
      </w:r>
      <w:r w:rsidRPr="001D6A7F">
        <w:t xml:space="preserve"> (under wire rope) </w:t>
      </w:r>
    </w:p>
    <w:p w14:paraId="027FE6F8" w14:textId="77777777" w:rsidR="00092FC9" w:rsidRPr="001D6A7F" w:rsidRDefault="00092FC9" w:rsidP="00092FC9">
      <w:pPr>
        <w:pStyle w:val="CDTechnicalDataText"/>
      </w:pPr>
      <w:r w:rsidRPr="001D6A7F">
        <w:lastRenderedPageBreak/>
        <w:t>Lifting Speed:</w:t>
      </w:r>
      <w:r w:rsidRPr="001D6A7F">
        <w:tab/>
        <w:t>0.01 - 1.</w:t>
      </w:r>
      <w:r w:rsidR="000008CA">
        <w:t>5</w:t>
      </w:r>
      <w:r w:rsidRPr="001D6A7F">
        <w:t xml:space="preserve"> m/s </w:t>
      </w:r>
    </w:p>
    <w:p w14:paraId="7FCC5A08" w14:textId="77777777" w:rsidR="00092FC9" w:rsidRPr="001D6A7F" w:rsidRDefault="00092FC9" w:rsidP="00092FC9">
      <w:pPr>
        <w:pStyle w:val="CDTechnicalDataText"/>
      </w:pPr>
      <w:r w:rsidRPr="001D6A7F">
        <w:t xml:space="preserve">Acceleration: </w:t>
      </w:r>
      <w:r w:rsidRPr="001D6A7F">
        <w:tab/>
        <w:t>max. 1.</w:t>
      </w:r>
      <w:r>
        <w:t>0</w:t>
      </w:r>
      <w:r w:rsidRPr="001D6A7F">
        <w:t xml:space="preserve"> m/s²</w:t>
      </w:r>
    </w:p>
    <w:bookmarkEnd w:id="42"/>
    <w:p w14:paraId="6851192B" w14:textId="77777777" w:rsidR="00092FC9" w:rsidRDefault="00092FC9" w:rsidP="00D64B55">
      <w:pPr>
        <w:pStyle w:val="CDText"/>
        <w:rPr>
          <w:lang w:val="en-GB"/>
        </w:rPr>
      </w:pPr>
    </w:p>
    <w:p w14:paraId="0A3F6E2D" w14:textId="77777777" w:rsidR="00092FC9" w:rsidRDefault="00092FC9" w:rsidP="00585A8F">
      <w:pPr>
        <w:pStyle w:val="CDberschrift3"/>
        <w:rPr>
          <w:lang w:val="en-GB"/>
        </w:rPr>
      </w:pPr>
      <w:bookmarkStart w:id="43" w:name="_Toc207117066"/>
      <w:r>
        <w:rPr>
          <w:lang w:val="en-GB"/>
        </w:rPr>
        <w:t>Main Curtain</w:t>
      </w:r>
      <w:r w:rsidRPr="001D6A7F">
        <w:rPr>
          <w:lang w:val="en-GB"/>
        </w:rPr>
        <w:t xml:space="preserve"> </w:t>
      </w:r>
      <w:r>
        <w:rPr>
          <w:lang w:val="en-GB"/>
        </w:rPr>
        <w:t>(bi-parting)</w:t>
      </w:r>
      <w:bookmarkEnd w:id="43"/>
    </w:p>
    <w:p w14:paraId="1CE3B0D2" w14:textId="65C6411B" w:rsidR="0048132B" w:rsidRPr="0048132B" w:rsidRDefault="0048132B" w:rsidP="0048132B">
      <w:pPr>
        <w:pStyle w:val="CDberschrift3"/>
        <w:numPr>
          <w:ilvl w:val="0"/>
          <w:numId w:val="0"/>
        </w:numPr>
        <w:rPr>
          <w:rFonts w:ascii="Arial" w:hAnsi="Arial"/>
          <w:b/>
          <w:bCs/>
          <w:color w:val="auto"/>
          <w:sz w:val="20"/>
          <w:szCs w:val="20"/>
          <w:u w:val="single"/>
          <w:lang w:val="en-GB"/>
        </w:rPr>
      </w:pPr>
      <w:bookmarkStart w:id="44" w:name="_Toc207117067"/>
      <w:r w:rsidRPr="0048132B">
        <w:rPr>
          <w:rFonts w:ascii="Arial" w:hAnsi="Arial"/>
          <w:b/>
          <w:bCs/>
          <w:color w:val="auto"/>
          <w:sz w:val="20"/>
          <w:szCs w:val="20"/>
          <w:u w:val="single"/>
          <w:lang w:val="en-GB"/>
        </w:rPr>
        <w:t>Technical Data</w:t>
      </w:r>
      <w:bookmarkEnd w:id="44"/>
    </w:p>
    <w:p w14:paraId="3E7268DF" w14:textId="77777777" w:rsidR="001650C5" w:rsidRPr="001D6A7F" w:rsidRDefault="001650C5" w:rsidP="001650C5">
      <w:pPr>
        <w:pStyle w:val="CDTechnicalDataText"/>
      </w:pPr>
      <w:r w:rsidRPr="001D6A7F">
        <w:t xml:space="preserve">Quantity: </w:t>
      </w:r>
      <w:r w:rsidRPr="001D6A7F">
        <w:tab/>
      </w:r>
      <w:r>
        <w:t>1</w:t>
      </w:r>
      <w:r w:rsidRPr="001D6A7F">
        <w:t xml:space="preserve"> pcs.</w:t>
      </w:r>
    </w:p>
    <w:p w14:paraId="462E1983" w14:textId="77777777" w:rsidR="001650C5" w:rsidRDefault="001650C5" w:rsidP="001650C5">
      <w:pPr>
        <w:pStyle w:val="CDTechnicalDataText"/>
      </w:pPr>
      <w:r w:rsidRPr="001D6A7F">
        <w:t>Type of drive:</w:t>
      </w:r>
      <w:r w:rsidRPr="001D6A7F">
        <w:tab/>
        <w:t>electromechanical wire rope winch</w:t>
      </w:r>
    </w:p>
    <w:p w14:paraId="7195A302" w14:textId="77777777" w:rsidR="001650C5" w:rsidRPr="001D6A7F" w:rsidRDefault="001650C5" w:rsidP="001650C5">
      <w:pPr>
        <w:pStyle w:val="CDTechnicalDataText"/>
      </w:pPr>
      <w:r>
        <w:t>Type of opening:</w:t>
      </w:r>
      <w:r>
        <w:tab/>
        <w:t>Greek style</w:t>
      </w:r>
    </w:p>
    <w:p w14:paraId="149B7D90" w14:textId="77777777" w:rsidR="001650C5" w:rsidRDefault="001650C5" w:rsidP="001650C5">
      <w:pPr>
        <w:pStyle w:val="CDTechnicalDataText"/>
      </w:pPr>
      <w:r>
        <w:t>Type of bar:</w:t>
      </w:r>
      <w:r>
        <w:tab/>
      </w:r>
      <w:r w:rsidRPr="00F72B04">
        <w:t>Curtain track beam with trolleys (wheeled runners)</w:t>
      </w:r>
    </w:p>
    <w:p w14:paraId="2C2CBE47" w14:textId="77777777" w:rsidR="001650C5" w:rsidRDefault="001650C5" w:rsidP="001650C5">
      <w:pPr>
        <w:pStyle w:val="CDTechnicalDataText"/>
      </w:pPr>
      <w:r w:rsidRPr="001D6A7F">
        <w:t xml:space="preserve">Length of </w:t>
      </w:r>
      <w:r w:rsidR="007C55E6">
        <w:t>curtain track</w:t>
      </w:r>
      <w:r w:rsidRPr="001D6A7F">
        <w:t>:</w:t>
      </w:r>
      <w:r w:rsidRPr="001D6A7F">
        <w:tab/>
        <w:t xml:space="preserve">approx. </w:t>
      </w:r>
      <w:r>
        <w:t>18</w:t>
      </w:r>
      <w:r w:rsidRPr="001D6A7F">
        <w:t xml:space="preserve"> m</w:t>
      </w:r>
    </w:p>
    <w:p w14:paraId="4B8C6FC7" w14:textId="77777777" w:rsidR="007C55E6" w:rsidRPr="00F72B04" w:rsidRDefault="007C55E6" w:rsidP="007C55E6">
      <w:pPr>
        <w:pStyle w:val="CDTechnicalDataText"/>
      </w:pPr>
      <w:r w:rsidRPr="00F72B04">
        <w:t xml:space="preserve">Overlap of curtain halves: </w:t>
      </w:r>
      <w:r w:rsidRPr="00F72B04">
        <w:tab/>
      </w:r>
      <w:r w:rsidR="00477CB9">
        <w:t>0.5</w:t>
      </w:r>
      <w:r w:rsidRPr="00F72B04">
        <w:t xml:space="preserve"> m</w:t>
      </w:r>
    </w:p>
    <w:p w14:paraId="65A8F1CB" w14:textId="77777777" w:rsidR="007C55E6" w:rsidRPr="00F72B04" w:rsidRDefault="007C55E6" w:rsidP="007C55E6">
      <w:pPr>
        <w:pStyle w:val="CDTechnicalDataText"/>
      </w:pPr>
      <w:r w:rsidRPr="00F72B04">
        <w:t>Travel way:</w:t>
      </w:r>
      <w:r w:rsidRPr="00F72B04">
        <w:tab/>
        <w:t>approx. 8.0 m each side</w:t>
      </w:r>
    </w:p>
    <w:p w14:paraId="1D50E40C" w14:textId="77777777" w:rsidR="007C55E6" w:rsidRPr="00F72B04" w:rsidRDefault="007C55E6" w:rsidP="007C55E6">
      <w:pPr>
        <w:pStyle w:val="CDTechnicalDataText"/>
      </w:pPr>
      <w:r w:rsidRPr="00F72B04">
        <w:t xml:space="preserve">No. of ropes: </w:t>
      </w:r>
      <w:r w:rsidRPr="00F72B04">
        <w:tab/>
        <w:t>2 pieces</w:t>
      </w:r>
    </w:p>
    <w:p w14:paraId="43495808" w14:textId="64508AED" w:rsidR="007C55E6" w:rsidRPr="001D6A7F" w:rsidRDefault="007C55E6" w:rsidP="007C55E6">
      <w:pPr>
        <w:pStyle w:val="CDTechnicalDataText"/>
      </w:pPr>
      <w:r w:rsidRPr="001D6A7F">
        <w:t>Payload:</w:t>
      </w:r>
      <w:r w:rsidRPr="001D6A7F">
        <w:tab/>
      </w:r>
      <w:r>
        <w:t>max.</w:t>
      </w:r>
      <w:r w:rsidRPr="001D6A7F">
        <w:t xml:space="preserve"> </w:t>
      </w:r>
      <w:r w:rsidR="0048132B">
        <w:t>500</w:t>
      </w:r>
      <w:r w:rsidRPr="001D6A7F">
        <w:t xml:space="preserve"> kg</w:t>
      </w:r>
      <w:r>
        <w:t xml:space="preserve"> (curtain weight)</w:t>
      </w:r>
    </w:p>
    <w:p w14:paraId="6FC3032B" w14:textId="77777777" w:rsidR="007C55E6" w:rsidRPr="00F72B04" w:rsidRDefault="007C55E6" w:rsidP="007C55E6">
      <w:pPr>
        <w:pStyle w:val="CDTechnicalDataText"/>
      </w:pPr>
      <w:r w:rsidRPr="00F72B04">
        <w:t>Speed for opening/closing:</w:t>
      </w:r>
      <w:r w:rsidRPr="00F72B04">
        <w:tab/>
        <w:t>0.01 - 1.</w:t>
      </w:r>
      <w:r w:rsidR="00E765C8">
        <w:t>0</w:t>
      </w:r>
      <w:r w:rsidRPr="00F72B04">
        <w:t xml:space="preserve"> m/s each side</w:t>
      </w:r>
    </w:p>
    <w:p w14:paraId="4A2E9A36" w14:textId="77777777" w:rsidR="00E50FFD" w:rsidRDefault="00E50FFD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lang w:val="en-GB"/>
        </w:rPr>
        <w:br w:type="page"/>
      </w:r>
    </w:p>
    <w:p w14:paraId="78DED6F1" w14:textId="77777777" w:rsidR="00E50FFD" w:rsidRPr="001D6A7F" w:rsidRDefault="00E50FFD" w:rsidP="00E50FFD">
      <w:pPr>
        <w:pStyle w:val="CDberschrift2"/>
        <w:rPr>
          <w:lang w:val="en-GB"/>
        </w:rPr>
      </w:pPr>
      <w:bookmarkStart w:id="45" w:name="_Toc207117068"/>
      <w:r>
        <w:rPr>
          <w:lang w:val="en-GB"/>
        </w:rPr>
        <w:lastRenderedPageBreak/>
        <w:t>Lower</w:t>
      </w:r>
      <w:r w:rsidRPr="001D6A7F">
        <w:rPr>
          <w:lang w:val="en-GB"/>
        </w:rPr>
        <w:t xml:space="preserve"> Stage Equipment</w:t>
      </w:r>
      <w:bookmarkEnd w:id="45"/>
    </w:p>
    <w:p w14:paraId="17E8C6C7" w14:textId="77777777" w:rsidR="00E50FFD" w:rsidRPr="001D6A7F" w:rsidRDefault="00E50FFD" w:rsidP="00585A8F">
      <w:pPr>
        <w:pStyle w:val="CDberschrift3"/>
        <w:rPr>
          <w:lang w:val="en-GB"/>
        </w:rPr>
      </w:pPr>
      <w:bookmarkStart w:id="46" w:name="_Toc207117069"/>
      <w:r>
        <w:rPr>
          <w:lang w:val="en-GB"/>
        </w:rPr>
        <w:t>Orchestra Lifts 1</w:t>
      </w:r>
      <w:bookmarkEnd w:id="46"/>
    </w:p>
    <w:p w14:paraId="581E7112" w14:textId="77777777" w:rsidR="00E50FFD" w:rsidRPr="001D6A7F" w:rsidRDefault="00E50FFD" w:rsidP="00E50FFD">
      <w:pPr>
        <w:pStyle w:val="CDTextfettunter"/>
        <w:rPr>
          <w:lang w:val="en-GB"/>
        </w:rPr>
      </w:pPr>
      <w:r w:rsidRPr="001D6A7F">
        <w:rPr>
          <w:lang w:val="en-GB"/>
        </w:rPr>
        <w:t>Technical Data</w:t>
      </w:r>
    </w:p>
    <w:p w14:paraId="22E4A2E5" w14:textId="77777777" w:rsidR="00E50FFD" w:rsidRPr="001D6A7F" w:rsidRDefault="00E50FFD" w:rsidP="00E50FFD">
      <w:pPr>
        <w:pStyle w:val="CDTechnicalDataText"/>
      </w:pPr>
      <w:r w:rsidRPr="001D6A7F">
        <w:t>Quantity:</w:t>
      </w:r>
      <w:r w:rsidRPr="001D6A7F">
        <w:tab/>
      </w:r>
      <w:r>
        <w:t>1</w:t>
      </w:r>
      <w:r w:rsidRPr="001D6A7F">
        <w:t xml:space="preserve"> pcs.</w:t>
      </w:r>
    </w:p>
    <w:p w14:paraId="3849FF7D" w14:textId="77777777" w:rsidR="00E50FFD" w:rsidRDefault="00E50FFD" w:rsidP="00E50FFD">
      <w:pPr>
        <w:pStyle w:val="CDTechnicalDataText"/>
      </w:pPr>
      <w:r>
        <w:t>Type of platform</w:t>
      </w:r>
      <w:r>
        <w:tab/>
        <w:t>Single Deck</w:t>
      </w:r>
      <w:r w:rsidR="00A872A7">
        <w:t xml:space="preserve"> Platform</w:t>
      </w:r>
    </w:p>
    <w:p w14:paraId="09DB1F27" w14:textId="77777777" w:rsidR="00E50FFD" w:rsidRPr="001D6A7F" w:rsidRDefault="00E50FFD" w:rsidP="00E50FFD">
      <w:pPr>
        <w:pStyle w:val="CDTechnicalDataText"/>
      </w:pPr>
      <w:r w:rsidRPr="001D6A7F">
        <w:t>Type of drive:</w:t>
      </w:r>
      <w:r w:rsidRPr="001D6A7F">
        <w:tab/>
      </w:r>
      <w:r w:rsidR="00A872A7">
        <w:t>Spindle drive with scissor system</w:t>
      </w:r>
    </w:p>
    <w:p w14:paraId="3646CC3F" w14:textId="77777777" w:rsidR="00E50FFD" w:rsidRPr="001D6A7F" w:rsidRDefault="00E50FFD" w:rsidP="00E50FFD">
      <w:pPr>
        <w:pStyle w:val="CDTechnicalDataText"/>
        <w:ind w:left="3402" w:hanging="2835"/>
      </w:pPr>
      <w:r w:rsidRPr="001D6A7F">
        <w:t>Positioning system:</w:t>
      </w:r>
      <w:r w:rsidRPr="001D6A7F">
        <w:tab/>
        <w:t xml:space="preserve">Encoder on </w:t>
      </w:r>
      <w:r>
        <w:t>drive train</w:t>
      </w:r>
    </w:p>
    <w:p w14:paraId="551665C0" w14:textId="77777777" w:rsidR="00E50FFD" w:rsidRPr="001D6A7F" w:rsidRDefault="00E50FFD" w:rsidP="00E50FFD">
      <w:pPr>
        <w:pStyle w:val="CDTechnicalDataText"/>
      </w:pPr>
      <w:r w:rsidRPr="001D6A7F">
        <w:t>Platform dimensions:</w:t>
      </w:r>
      <w:r w:rsidRPr="001D6A7F">
        <w:tab/>
      </w:r>
      <w:r>
        <w:t xml:space="preserve">approx. </w:t>
      </w:r>
      <w:r w:rsidR="00A872A7">
        <w:t>6.</w:t>
      </w:r>
      <w:r w:rsidRPr="001D6A7F">
        <w:t xml:space="preserve">0 x </w:t>
      </w:r>
      <w:r w:rsidR="00A872A7">
        <w:t>5.25</w:t>
      </w:r>
      <w:r>
        <w:t xml:space="preserve"> </w:t>
      </w:r>
      <w:r w:rsidRPr="001D6A7F">
        <w:t>m</w:t>
      </w:r>
      <w:r>
        <w:t xml:space="preserve"> (width x depth) </w:t>
      </w:r>
    </w:p>
    <w:p w14:paraId="574A60EC" w14:textId="77777777" w:rsidR="00E50FFD" w:rsidRPr="001D6A7F" w:rsidRDefault="00E50FFD" w:rsidP="00E50FFD">
      <w:pPr>
        <w:pStyle w:val="CDTechnicalDataText"/>
      </w:pPr>
      <w:r w:rsidRPr="001D6A7F">
        <w:t>Area:</w:t>
      </w:r>
      <w:r w:rsidRPr="001D6A7F">
        <w:tab/>
      </w:r>
      <w:r>
        <w:t>approx. 3</w:t>
      </w:r>
      <w:r w:rsidR="00A872A7">
        <w:t>1.3</w:t>
      </w:r>
      <w:r w:rsidRPr="001D6A7F">
        <w:t xml:space="preserve"> m²</w:t>
      </w:r>
    </w:p>
    <w:p w14:paraId="5B752655" w14:textId="77777777" w:rsidR="00E50FFD" w:rsidRDefault="00D5088B" w:rsidP="00E50FFD">
      <w:pPr>
        <w:pStyle w:val="CDTechnicalDataText"/>
      </w:pPr>
      <w:r>
        <w:t>Platform</w:t>
      </w:r>
      <w:r w:rsidR="00A62764">
        <w:t xml:space="preserve"> height (retracted):</w:t>
      </w:r>
      <w:r w:rsidR="00A62764">
        <w:tab/>
        <w:t>300 mm</w:t>
      </w:r>
    </w:p>
    <w:p w14:paraId="384C7A99" w14:textId="77777777" w:rsidR="00A62764" w:rsidRDefault="00A62764" w:rsidP="00E50FFD">
      <w:pPr>
        <w:pStyle w:val="CDTechnicalDataText"/>
      </w:pPr>
    </w:p>
    <w:p w14:paraId="690812C0" w14:textId="77777777" w:rsidR="00E50FFD" w:rsidRDefault="00E50FFD" w:rsidP="00E50FFD">
      <w:pPr>
        <w:pStyle w:val="CDTechnicalDataText"/>
      </w:pPr>
      <w:r w:rsidRPr="00A872A7">
        <w:t xml:space="preserve">Static load: </w:t>
      </w:r>
      <w:r w:rsidRPr="00A872A7">
        <w:rPr>
          <w:color w:val="FF0000"/>
        </w:rPr>
        <w:tab/>
      </w:r>
      <w:r w:rsidRPr="00A872A7">
        <w:t>500 kg/m²</w:t>
      </w:r>
    </w:p>
    <w:p w14:paraId="75C4416A" w14:textId="77777777" w:rsidR="00E50FFD" w:rsidRDefault="00A62764" w:rsidP="00E50FFD">
      <w:pPr>
        <w:pStyle w:val="CDTechnicalDataText"/>
      </w:pPr>
      <w:r>
        <w:t>Point load:</w:t>
      </w:r>
      <w:r>
        <w:tab/>
        <w:t>300 kg /</w:t>
      </w:r>
      <w:r w:rsidRPr="00B52686">
        <w:t xml:space="preserve"> 20x20</w:t>
      </w:r>
      <w:r w:rsidRPr="00DF2830">
        <w:t>cm</w:t>
      </w:r>
    </w:p>
    <w:p w14:paraId="050E6E68" w14:textId="77777777" w:rsidR="00E50FFD" w:rsidRPr="00C93507" w:rsidRDefault="00E50FFD" w:rsidP="00E50FFD">
      <w:pPr>
        <w:pStyle w:val="CDTechnicalDataText"/>
      </w:pPr>
      <w:r>
        <w:t>D</w:t>
      </w:r>
      <w:r w:rsidRPr="00C93507">
        <w:t xml:space="preserve">ynamic load: </w:t>
      </w:r>
      <w:r w:rsidRPr="00C93507">
        <w:tab/>
      </w:r>
      <w:r w:rsidR="00A62764">
        <w:t>1</w:t>
      </w:r>
      <w:r w:rsidRPr="00C93507">
        <w:t>50 kg/m²</w:t>
      </w:r>
    </w:p>
    <w:p w14:paraId="15AE38AB" w14:textId="77777777" w:rsidR="00E50FFD" w:rsidRDefault="00E50FFD" w:rsidP="00E50FFD">
      <w:pPr>
        <w:pStyle w:val="CDTechnicalDataText"/>
      </w:pPr>
    </w:p>
    <w:p w14:paraId="57C0A407" w14:textId="4A468900" w:rsidR="00E50FFD" w:rsidRDefault="00E50FFD" w:rsidP="00E50FFD">
      <w:pPr>
        <w:pStyle w:val="CDTechnicalDataText"/>
      </w:pPr>
      <w:r w:rsidRPr="00DF2830">
        <w:t xml:space="preserve">Total lifting height: </w:t>
      </w:r>
      <w:r w:rsidRPr="00DF2830">
        <w:tab/>
      </w:r>
      <w:r>
        <w:t xml:space="preserve">approx. </w:t>
      </w:r>
      <w:r w:rsidR="003D0BAA">
        <w:t>2</w:t>
      </w:r>
      <w:r>
        <w:t xml:space="preserve"> </w:t>
      </w:r>
      <w:r w:rsidRPr="00DF2830">
        <w:t>m</w:t>
      </w:r>
    </w:p>
    <w:p w14:paraId="14618B52" w14:textId="77777777" w:rsidR="00E50FFD" w:rsidRDefault="00E50FFD" w:rsidP="00E50FFD">
      <w:pPr>
        <w:pStyle w:val="CDTechnicalDataText"/>
      </w:pPr>
      <w:r w:rsidRPr="001D6A7F">
        <w:t>Speed:</w:t>
      </w:r>
      <w:r w:rsidRPr="001D6A7F">
        <w:tab/>
      </w:r>
      <w:r w:rsidRPr="00103A17">
        <w:t>0.01 – 0.</w:t>
      </w:r>
      <w:r w:rsidR="00A62764" w:rsidRPr="00103A17">
        <w:t>03</w:t>
      </w:r>
      <w:r w:rsidRPr="00103A17">
        <w:t xml:space="preserve"> m/</w:t>
      </w:r>
      <w:r w:rsidRPr="001D6A7F">
        <w:t>s</w:t>
      </w:r>
    </w:p>
    <w:p w14:paraId="7D2A760B" w14:textId="77777777" w:rsidR="00E50FFD" w:rsidRPr="001D6A7F" w:rsidRDefault="00E50FFD" w:rsidP="00E50FFD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2</w:t>
      </w:r>
      <w:r w:rsidRPr="001D6A7F">
        <w:t xml:space="preserve"> mm</w:t>
      </w:r>
    </w:p>
    <w:p w14:paraId="19CE2F2F" w14:textId="77777777" w:rsidR="00C961CD" w:rsidRDefault="00C961CD" w:rsidP="00C05005">
      <w:pPr>
        <w:pStyle w:val="CDText"/>
        <w:rPr>
          <w:lang w:val="en-GB"/>
        </w:rPr>
      </w:pPr>
    </w:p>
    <w:p w14:paraId="0F110813" w14:textId="77777777" w:rsidR="00C961CD" w:rsidRDefault="00C961CD" w:rsidP="00C05005">
      <w:pPr>
        <w:pStyle w:val="CDText"/>
      </w:pPr>
    </w:p>
    <w:p w14:paraId="0894F567" w14:textId="77777777" w:rsidR="0048132B" w:rsidRDefault="00C05005" w:rsidP="00585A8F">
      <w:pPr>
        <w:pStyle w:val="CDberschrift3"/>
        <w:rPr>
          <w:lang w:val="en-GB"/>
        </w:rPr>
      </w:pPr>
      <w:bookmarkStart w:id="47" w:name="_Toc207117070"/>
      <w:r w:rsidRPr="002C59E0">
        <w:rPr>
          <w:lang w:val="en-GB"/>
        </w:rPr>
        <w:t>Orchestra Lifts 2+3</w:t>
      </w:r>
      <w:bookmarkEnd w:id="47"/>
      <w:r w:rsidR="0048132B">
        <w:rPr>
          <w:lang w:val="en-GB"/>
        </w:rPr>
        <w:t xml:space="preserve"> </w:t>
      </w:r>
    </w:p>
    <w:p w14:paraId="5E5DC357" w14:textId="37F6E1BA" w:rsidR="00C05005" w:rsidRPr="0048132B" w:rsidRDefault="0048132B" w:rsidP="0048132B">
      <w:pPr>
        <w:pStyle w:val="CDberschrift3"/>
        <w:numPr>
          <w:ilvl w:val="0"/>
          <w:numId w:val="0"/>
        </w:numPr>
        <w:rPr>
          <w:rFonts w:ascii="Arial" w:hAnsi="Arial"/>
          <w:b/>
          <w:bCs/>
          <w:color w:val="auto"/>
          <w:sz w:val="20"/>
          <w:szCs w:val="20"/>
          <w:u w:val="single"/>
          <w:lang w:val="en-GB"/>
        </w:rPr>
      </w:pPr>
      <w:bookmarkStart w:id="48" w:name="_Toc207117071"/>
      <w:r w:rsidRPr="0048132B">
        <w:rPr>
          <w:rFonts w:ascii="Arial" w:hAnsi="Arial"/>
          <w:b/>
          <w:bCs/>
          <w:color w:val="auto"/>
          <w:sz w:val="20"/>
          <w:szCs w:val="20"/>
          <w:u w:val="single"/>
          <w:lang w:val="en-GB"/>
        </w:rPr>
        <w:t>Technical Data</w:t>
      </w:r>
      <w:bookmarkEnd w:id="48"/>
    </w:p>
    <w:p w14:paraId="4E1BD904" w14:textId="77777777" w:rsidR="00C05005" w:rsidRPr="001D6A7F" w:rsidRDefault="00C05005" w:rsidP="00C05005">
      <w:pPr>
        <w:pStyle w:val="CDTechnicalDataText"/>
      </w:pPr>
      <w:r w:rsidRPr="001D6A7F">
        <w:t>Quantity:</w:t>
      </w:r>
      <w:r w:rsidRPr="001D6A7F">
        <w:tab/>
      </w:r>
      <w:r>
        <w:t>2</w:t>
      </w:r>
      <w:r w:rsidRPr="001D6A7F">
        <w:t xml:space="preserve"> pcs.</w:t>
      </w:r>
    </w:p>
    <w:p w14:paraId="1D615B54" w14:textId="77777777" w:rsidR="00C05005" w:rsidRDefault="00C05005" w:rsidP="00C05005">
      <w:pPr>
        <w:pStyle w:val="CDTechnicalDataText"/>
      </w:pPr>
      <w:r>
        <w:t>Type of platform</w:t>
      </w:r>
      <w:r>
        <w:tab/>
        <w:t>Single Deck Platform</w:t>
      </w:r>
    </w:p>
    <w:p w14:paraId="3AF95612" w14:textId="77777777" w:rsidR="00C05005" w:rsidRPr="001D6A7F" w:rsidRDefault="00C05005" w:rsidP="00C05005">
      <w:pPr>
        <w:pStyle w:val="CDTechnicalDataText"/>
      </w:pPr>
      <w:r w:rsidRPr="001D6A7F">
        <w:t>Type of drive:</w:t>
      </w:r>
      <w:r w:rsidRPr="001D6A7F">
        <w:tab/>
      </w:r>
      <w:r>
        <w:t>Spindle drive with scissor system</w:t>
      </w:r>
    </w:p>
    <w:p w14:paraId="0A67BEFE" w14:textId="77777777" w:rsidR="00C05005" w:rsidRPr="001D6A7F" w:rsidRDefault="00C05005" w:rsidP="00C05005">
      <w:pPr>
        <w:pStyle w:val="CDTechnicalDataText"/>
        <w:ind w:left="3402" w:hanging="2835"/>
      </w:pPr>
      <w:r w:rsidRPr="001D6A7F">
        <w:t>Positioning system:</w:t>
      </w:r>
      <w:r w:rsidRPr="001D6A7F">
        <w:tab/>
        <w:t xml:space="preserve">Encoder on </w:t>
      </w:r>
      <w:r>
        <w:t>drive train</w:t>
      </w:r>
    </w:p>
    <w:p w14:paraId="4916D091" w14:textId="77777777" w:rsidR="00C05005" w:rsidRPr="001D6A7F" w:rsidRDefault="00C05005" w:rsidP="00C05005">
      <w:pPr>
        <w:pStyle w:val="CDTechnicalDataText"/>
      </w:pPr>
      <w:r w:rsidRPr="001D6A7F">
        <w:t>Platform dimensions:</w:t>
      </w:r>
      <w:r w:rsidRPr="001D6A7F">
        <w:tab/>
      </w:r>
      <w:r>
        <w:t>approx. 4.3</w:t>
      </w:r>
      <w:r w:rsidRPr="001D6A7F">
        <w:t xml:space="preserve"> x </w:t>
      </w:r>
      <w:r>
        <w:t xml:space="preserve">5.16 </w:t>
      </w:r>
      <w:r w:rsidRPr="001D6A7F">
        <w:t>m</w:t>
      </w:r>
      <w:r>
        <w:t xml:space="preserve"> (width x depth) </w:t>
      </w:r>
    </w:p>
    <w:p w14:paraId="0B4C30A8" w14:textId="77777777" w:rsidR="00C05005" w:rsidRPr="001D6A7F" w:rsidRDefault="00C05005" w:rsidP="00C05005">
      <w:pPr>
        <w:pStyle w:val="CDTechnicalDataText"/>
      </w:pPr>
      <w:r w:rsidRPr="001D6A7F">
        <w:t>Area:</w:t>
      </w:r>
      <w:r w:rsidRPr="001D6A7F">
        <w:tab/>
      </w:r>
      <w:r>
        <w:t>approx. 18.6</w:t>
      </w:r>
      <w:r w:rsidRPr="001D6A7F">
        <w:t xml:space="preserve"> m²</w:t>
      </w:r>
    </w:p>
    <w:p w14:paraId="04F358AE" w14:textId="77777777" w:rsidR="00C05005" w:rsidRDefault="00C05005" w:rsidP="00C05005">
      <w:pPr>
        <w:pStyle w:val="CDTechnicalDataText"/>
      </w:pPr>
      <w:r>
        <w:t>Platform height (retracted):</w:t>
      </w:r>
      <w:r>
        <w:tab/>
        <w:t>300 mm</w:t>
      </w:r>
    </w:p>
    <w:p w14:paraId="069DAECE" w14:textId="77777777" w:rsidR="00C05005" w:rsidRDefault="00C05005" w:rsidP="00C05005">
      <w:pPr>
        <w:pStyle w:val="CDTechnicalDataText"/>
      </w:pPr>
    </w:p>
    <w:p w14:paraId="6A47D306" w14:textId="77777777" w:rsidR="00C05005" w:rsidRDefault="00C05005" w:rsidP="00C05005">
      <w:pPr>
        <w:pStyle w:val="CDTechnicalDataText"/>
      </w:pPr>
      <w:r w:rsidRPr="00A872A7">
        <w:t xml:space="preserve">Static load: </w:t>
      </w:r>
      <w:r w:rsidRPr="00A872A7">
        <w:rPr>
          <w:color w:val="FF0000"/>
        </w:rPr>
        <w:tab/>
      </w:r>
      <w:r w:rsidRPr="00A872A7">
        <w:t>500 kg/m²</w:t>
      </w:r>
    </w:p>
    <w:p w14:paraId="6077843D" w14:textId="77777777" w:rsidR="00C05005" w:rsidRDefault="00C05005" w:rsidP="00C05005">
      <w:pPr>
        <w:pStyle w:val="CDTechnicalDataText"/>
      </w:pPr>
      <w:r>
        <w:t>Point load:</w:t>
      </w:r>
      <w:r>
        <w:tab/>
        <w:t>300 kg /</w:t>
      </w:r>
      <w:r w:rsidRPr="00B52686">
        <w:t xml:space="preserve"> 20x20</w:t>
      </w:r>
      <w:r w:rsidRPr="00DF2830">
        <w:t>cm</w:t>
      </w:r>
    </w:p>
    <w:p w14:paraId="64190A0D" w14:textId="77777777" w:rsidR="00C05005" w:rsidRPr="00C93507" w:rsidRDefault="00C05005" w:rsidP="00C05005">
      <w:pPr>
        <w:pStyle w:val="CDTechnicalDataText"/>
      </w:pPr>
      <w:r>
        <w:t>D</w:t>
      </w:r>
      <w:r w:rsidRPr="00C93507">
        <w:t xml:space="preserve">ynamic load: </w:t>
      </w:r>
      <w:r w:rsidRPr="00C93507">
        <w:tab/>
      </w:r>
      <w:r>
        <w:t>1</w:t>
      </w:r>
      <w:r w:rsidRPr="00C93507">
        <w:t>50 kg/m²</w:t>
      </w:r>
    </w:p>
    <w:p w14:paraId="2FA37229" w14:textId="77777777" w:rsidR="00C05005" w:rsidRDefault="00C05005" w:rsidP="00C05005">
      <w:pPr>
        <w:pStyle w:val="CDTechnicalDataText"/>
      </w:pPr>
    </w:p>
    <w:p w14:paraId="2C5F55C7" w14:textId="72BCADF7" w:rsidR="00C05005" w:rsidRDefault="00C05005" w:rsidP="00C05005">
      <w:pPr>
        <w:pStyle w:val="CDTechnicalDataText"/>
      </w:pPr>
      <w:r w:rsidRPr="00DF2830">
        <w:t xml:space="preserve">Total lifting height: </w:t>
      </w:r>
      <w:r w:rsidRPr="00DF2830">
        <w:tab/>
      </w:r>
      <w:r>
        <w:t xml:space="preserve">approx. </w:t>
      </w:r>
      <w:r w:rsidR="003D0BAA">
        <w:t>2</w:t>
      </w:r>
      <w:r>
        <w:t xml:space="preserve"> </w:t>
      </w:r>
      <w:r w:rsidRPr="00DF2830">
        <w:t>m</w:t>
      </w:r>
    </w:p>
    <w:p w14:paraId="606A86B0" w14:textId="77777777" w:rsidR="00C05005" w:rsidRDefault="00C05005" w:rsidP="00C05005">
      <w:pPr>
        <w:pStyle w:val="CDTechnicalDataText"/>
      </w:pPr>
      <w:r w:rsidRPr="001D6A7F">
        <w:t>Speed:</w:t>
      </w:r>
      <w:r w:rsidRPr="001D6A7F">
        <w:tab/>
      </w:r>
      <w:r w:rsidRPr="00103A17">
        <w:t>0.01 – 0.03 m/s</w:t>
      </w:r>
    </w:p>
    <w:p w14:paraId="71BDEE25" w14:textId="77777777" w:rsidR="00C05005" w:rsidRPr="001D6A7F" w:rsidRDefault="00C05005" w:rsidP="00C05005">
      <w:pPr>
        <w:pStyle w:val="CDTechnicalDataText"/>
      </w:pPr>
      <w:r w:rsidRPr="001D6A7F">
        <w:t>Accuracy:</w:t>
      </w:r>
      <w:r w:rsidRPr="001D6A7F">
        <w:tab/>
        <w:t xml:space="preserve">+/- </w:t>
      </w:r>
      <w:r>
        <w:t>2</w:t>
      </w:r>
      <w:r w:rsidRPr="001D6A7F">
        <w:t xml:space="preserve"> mm</w:t>
      </w:r>
    </w:p>
    <w:p w14:paraId="45E79BE7" w14:textId="316D0B62" w:rsidR="00C05005" w:rsidRPr="00DF2830" w:rsidRDefault="00C05005" w:rsidP="00C05005">
      <w:pPr>
        <w:pStyle w:val="CDTechnicalDataText"/>
      </w:pPr>
    </w:p>
    <w:p w14:paraId="6154BB97" w14:textId="77777777" w:rsidR="00C05005" w:rsidRDefault="00C05005" w:rsidP="00C05005">
      <w:pPr>
        <w:pStyle w:val="CDTechnicalDataText"/>
      </w:pPr>
    </w:p>
    <w:p w14:paraId="2C7E9100" w14:textId="0A76EEAA" w:rsidR="00F32D09" w:rsidRPr="001D6A7F" w:rsidRDefault="00F32D09" w:rsidP="00F32D09">
      <w:pPr>
        <w:pStyle w:val="CDberschrift1"/>
        <w:rPr>
          <w:lang w:val="en-GB"/>
        </w:rPr>
      </w:pPr>
      <w:bookmarkStart w:id="49" w:name="_Toc207117072"/>
      <w:r>
        <w:rPr>
          <w:lang w:val="en-GB"/>
        </w:rPr>
        <w:t>Additional equipment</w:t>
      </w:r>
      <w:bookmarkEnd w:id="49"/>
    </w:p>
    <w:p w14:paraId="0E8D789C" w14:textId="2EF94CC7" w:rsidR="00F32D09" w:rsidRPr="001D6A7F" w:rsidRDefault="00F32D09" w:rsidP="00F32D09">
      <w:pPr>
        <w:pStyle w:val="CDberschrift2"/>
        <w:rPr>
          <w:lang w:val="en-GB"/>
        </w:rPr>
      </w:pPr>
      <w:bookmarkStart w:id="50" w:name="_Toc207117073"/>
      <w:r>
        <w:rPr>
          <w:lang w:val="en-GB"/>
        </w:rPr>
        <w:t>Main stage</w:t>
      </w:r>
      <w:bookmarkEnd w:id="50"/>
    </w:p>
    <w:p w14:paraId="56971E65" w14:textId="776B314B" w:rsidR="000D2746" w:rsidRPr="0048132B" w:rsidRDefault="00F32D09" w:rsidP="00F32D09">
      <w:pPr>
        <w:pStyle w:val="CDberschrift3"/>
        <w:rPr>
          <w:lang w:val="en-GB"/>
        </w:rPr>
      </w:pPr>
      <w:r w:rsidRPr="001D6A7F">
        <w:rPr>
          <w:lang w:val="en-GB"/>
        </w:rPr>
        <w:t xml:space="preserve"> </w:t>
      </w:r>
      <w:bookmarkStart w:id="51" w:name="_Toc207117074"/>
      <w:r>
        <w:rPr>
          <w:lang w:val="en-GB"/>
        </w:rPr>
        <w:t>Lighting storage units</w:t>
      </w:r>
      <w:bookmarkEnd w:id="51"/>
    </w:p>
    <w:p w14:paraId="0DEAF348" w14:textId="3C0E47F5" w:rsidR="00F32D09" w:rsidRPr="001D6A7F" w:rsidRDefault="00F32D09" w:rsidP="00585A8F">
      <w:pPr>
        <w:pStyle w:val="CDberschrift3"/>
        <w:rPr>
          <w:lang w:val="en-GB"/>
        </w:rPr>
      </w:pPr>
      <w:r>
        <w:rPr>
          <w:lang w:val="en-GB"/>
        </w:rPr>
        <w:t xml:space="preserve"> </w:t>
      </w:r>
      <w:bookmarkStart w:id="52" w:name="_Toc207117075"/>
      <w:r>
        <w:rPr>
          <w:lang w:val="en-GB"/>
        </w:rPr>
        <w:t>New floor decking</w:t>
      </w:r>
      <w:bookmarkEnd w:id="52"/>
    </w:p>
    <w:p w14:paraId="7D524368" w14:textId="058282B6" w:rsidR="000D2746" w:rsidRDefault="00F32D09" w:rsidP="00F32D09">
      <w:pPr>
        <w:pStyle w:val="CDTextfettunter"/>
      </w:pPr>
      <w:r w:rsidRPr="001D6A7F">
        <w:t>Technical Data</w:t>
      </w:r>
    </w:p>
    <w:p w14:paraId="122A85BD" w14:textId="664F06DA" w:rsidR="000D2746" w:rsidRDefault="000D2746" w:rsidP="0048132B">
      <w:pPr>
        <w:pStyle w:val="CDTechnicalDataText"/>
      </w:pPr>
      <w:r>
        <w:t xml:space="preserve">The new decking should apply to all the spaces around the stage(storage, side stages, backstage) and also the main stage </w:t>
      </w:r>
    </w:p>
    <w:p w14:paraId="6236AD49" w14:textId="77777777" w:rsidR="0048132B" w:rsidRDefault="0048132B" w:rsidP="0048132B">
      <w:pPr>
        <w:pStyle w:val="CDTechnicalDataText"/>
      </w:pPr>
    </w:p>
    <w:p w14:paraId="36312619" w14:textId="2AA18A92" w:rsidR="00F32D09" w:rsidRPr="001D6A7F" w:rsidRDefault="003D0BAA" w:rsidP="00585A8F">
      <w:pPr>
        <w:pStyle w:val="CDberschrift3"/>
        <w:rPr>
          <w:lang w:val="en-GB"/>
        </w:rPr>
      </w:pPr>
      <w:bookmarkStart w:id="53" w:name="_Toc207117076"/>
      <w:r>
        <w:rPr>
          <w:lang w:val="en-GB"/>
        </w:rPr>
        <w:t>Moveable portal towers – friction drive</w:t>
      </w:r>
      <w:bookmarkEnd w:id="53"/>
    </w:p>
    <w:p w14:paraId="168F5BE9" w14:textId="77777777" w:rsidR="00F32D09" w:rsidRDefault="00F32D09" w:rsidP="00F32D09">
      <w:pPr>
        <w:pStyle w:val="CDTextfettunter"/>
      </w:pPr>
      <w:r w:rsidRPr="001D6A7F">
        <w:t>Technical Data</w:t>
      </w:r>
    </w:p>
    <w:p w14:paraId="0997A229" w14:textId="70BA1808" w:rsidR="00603B45" w:rsidRPr="001D6A7F" w:rsidRDefault="00603B45" w:rsidP="00603B45">
      <w:pPr>
        <w:pStyle w:val="CDTechnicalDataText"/>
      </w:pPr>
      <w:r>
        <w:t>New construction, movement operated directly on tower and main control unit</w:t>
      </w:r>
    </w:p>
    <w:p w14:paraId="7A3B17DF" w14:textId="5331152B" w:rsidR="00603B45" w:rsidRPr="00603B45" w:rsidRDefault="00603B45" w:rsidP="00F32D09">
      <w:pPr>
        <w:pStyle w:val="CDTextfettunter"/>
        <w:rPr>
          <w:lang w:val="en-GB"/>
        </w:rPr>
      </w:pPr>
    </w:p>
    <w:p w14:paraId="5F63DD3A" w14:textId="2E38CE0A" w:rsidR="005A36F2" w:rsidRPr="001D6A7F" w:rsidRDefault="00603B45" w:rsidP="00585A8F">
      <w:pPr>
        <w:pStyle w:val="CDberschrift3"/>
        <w:rPr>
          <w:lang w:val="en-GB"/>
        </w:rPr>
      </w:pPr>
      <w:r>
        <w:rPr>
          <w:lang w:val="en-GB"/>
        </w:rPr>
        <w:t xml:space="preserve"> </w:t>
      </w:r>
      <w:bookmarkStart w:id="54" w:name="_Toc207117077"/>
      <w:r w:rsidR="005A36F2">
        <w:rPr>
          <w:lang w:val="en-GB"/>
        </w:rPr>
        <w:t>New  technical grid</w:t>
      </w:r>
      <w:bookmarkEnd w:id="54"/>
    </w:p>
    <w:p w14:paraId="2EC4FE23" w14:textId="1F9F01D2" w:rsidR="000D2746" w:rsidRPr="001D6A7F" w:rsidRDefault="00603B45" w:rsidP="00585A8F">
      <w:pPr>
        <w:pStyle w:val="CDberschrift3"/>
        <w:rPr>
          <w:lang w:val="en-GB"/>
        </w:rPr>
      </w:pPr>
      <w:bookmarkStart w:id="55" w:name="_Toc207117078"/>
      <w:r>
        <w:rPr>
          <w:lang w:val="en-GB"/>
        </w:rPr>
        <w:t>New main stage</w:t>
      </w:r>
      <w:r w:rsidR="000D2746">
        <w:rPr>
          <w:lang w:val="en-GB"/>
        </w:rPr>
        <w:t xml:space="preserve"> galleries</w:t>
      </w:r>
      <w:bookmarkEnd w:id="55"/>
    </w:p>
    <w:p w14:paraId="5C5EFD71" w14:textId="77777777" w:rsidR="00C961CD" w:rsidRDefault="00C961CD" w:rsidP="00F32D09">
      <w:pPr>
        <w:pStyle w:val="CDTextfettunter"/>
      </w:pPr>
    </w:p>
    <w:p w14:paraId="7A5E6BE8" w14:textId="2EA80432" w:rsidR="00F32D09" w:rsidRPr="001D6A7F" w:rsidRDefault="00F32D09" w:rsidP="00F32D09">
      <w:pPr>
        <w:pStyle w:val="CDberschrift2"/>
        <w:rPr>
          <w:lang w:val="en-GB"/>
        </w:rPr>
      </w:pPr>
      <w:bookmarkStart w:id="56" w:name="_Toc207117079"/>
      <w:r>
        <w:rPr>
          <w:lang w:val="en-GB"/>
        </w:rPr>
        <w:t>Chamber stage</w:t>
      </w:r>
      <w:bookmarkEnd w:id="56"/>
    </w:p>
    <w:p w14:paraId="135EABFE" w14:textId="1F3ABEDA" w:rsidR="00F32D09" w:rsidRPr="005A36F2" w:rsidRDefault="00F32D09" w:rsidP="00585A8F">
      <w:pPr>
        <w:pStyle w:val="CDberschrift3"/>
        <w:rPr>
          <w:lang w:val="en-GB"/>
        </w:rPr>
      </w:pPr>
      <w:r w:rsidRPr="001D6A7F">
        <w:rPr>
          <w:lang w:val="en-GB"/>
        </w:rPr>
        <w:t xml:space="preserve"> </w:t>
      </w:r>
      <w:bookmarkStart w:id="57" w:name="_Toc207117080"/>
      <w:r w:rsidR="005A36F2">
        <w:rPr>
          <w:lang w:val="en-GB"/>
        </w:rPr>
        <w:t>Harlequin™ liberty switch</w:t>
      </w:r>
      <w:bookmarkEnd w:id="57"/>
    </w:p>
    <w:p w14:paraId="31F8DF27" w14:textId="77777777" w:rsidR="00F32D09" w:rsidRDefault="00F32D09" w:rsidP="00F32D09">
      <w:pPr>
        <w:pStyle w:val="CDTextfettunter"/>
      </w:pPr>
      <w:r w:rsidRPr="001D6A7F">
        <w:t>Technical Data</w:t>
      </w:r>
    </w:p>
    <w:p w14:paraId="5DBE37DA" w14:textId="562DBEC2" w:rsidR="005A36F2" w:rsidRPr="005A36F2" w:rsidRDefault="005A36F2" w:rsidP="005A36F2">
      <w:pPr>
        <w:pStyle w:val="CDTechnicalDataText"/>
      </w:pPr>
      <w:r>
        <w:t>Area</w:t>
      </w:r>
      <w:r w:rsidRPr="001D6A7F">
        <w:t>:</w:t>
      </w:r>
      <w:r w:rsidRPr="001D6A7F">
        <w:tab/>
      </w:r>
      <w:r w:rsidR="00EF7B54">
        <w:t xml:space="preserve">12x22 </w:t>
      </w:r>
      <w:r>
        <w:t>m</w:t>
      </w:r>
      <w:r w:rsidRPr="001D6A7F">
        <w:t xml:space="preserve"> </w:t>
      </w:r>
      <w:r w:rsidR="00EF7B54">
        <w:t>+3</w:t>
      </w:r>
      <w:r w:rsidR="00A16C36">
        <w:t>x17 m</w:t>
      </w:r>
    </w:p>
    <w:p w14:paraId="341838AB" w14:textId="2D922A08" w:rsidR="00156D22" w:rsidRPr="00156D22" w:rsidRDefault="00F32D09" w:rsidP="00156D22">
      <w:pPr>
        <w:pStyle w:val="CDberschrift3"/>
        <w:rPr>
          <w:lang w:val="en-GB"/>
        </w:rPr>
      </w:pPr>
      <w:r>
        <w:rPr>
          <w:lang w:val="en-GB"/>
        </w:rPr>
        <w:t xml:space="preserve"> </w:t>
      </w:r>
      <w:bookmarkStart w:id="58" w:name="_Toc207117081"/>
      <w:r>
        <w:rPr>
          <w:lang w:val="en-GB"/>
        </w:rPr>
        <w:t>New floor decking</w:t>
      </w:r>
      <w:bookmarkEnd w:id="58"/>
    </w:p>
    <w:p w14:paraId="07209F9F" w14:textId="72A3EB9D" w:rsidR="00F32D09" w:rsidRPr="001D6A7F" w:rsidRDefault="00607574" w:rsidP="00585A8F">
      <w:pPr>
        <w:pStyle w:val="CDberschrift3"/>
        <w:rPr>
          <w:lang w:val="en-GB"/>
        </w:rPr>
      </w:pPr>
      <w:bookmarkStart w:id="59" w:name="_Toc207117082"/>
      <w:r>
        <w:rPr>
          <w:lang w:val="en-GB"/>
        </w:rPr>
        <w:t>New technical grid</w:t>
      </w:r>
      <w:bookmarkEnd w:id="59"/>
    </w:p>
    <w:p w14:paraId="57D9FDC0" w14:textId="52E12522" w:rsidR="00C961CD" w:rsidRPr="001D6A7F" w:rsidRDefault="00C961CD" w:rsidP="00585A8F">
      <w:pPr>
        <w:pStyle w:val="CDberschrift3"/>
        <w:rPr>
          <w:lang w:val="en-GB"/>
        </w:rPr>
      </w:pPr>
      <w:bookmarkStart w:id="60" w:name="_Toc207117083"/>
      <w:r>
        <w:rPr>
          <w:lang w:val="en-GB"/>
        </w:rPr>
        <w:t>New stage galleries</w:t>
      </w:r>
      <w:bookmarkEnd w:id="60"/>
    </w:p>
    <w:p w14:paraId="173C2B86" w14:textId="55059D21" w:rsidR="00F32D09" w:rsidRPr="001D6A7F" w:rsidRDefault="00156D22" w:rsidP="00F32D09">
      <w:pPr>
        <w:pStyle w:val="CDTextfettunter"/>
      </w:pPr>
      <w:r>
        <w:t xml:space="preserve">All additional </w:t>
      </w:r>
      <w:proofErr w:type="spellStart"/>
      <w:r>
        <w:t>information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needed</w:t>
      </w:r>
      <w:proofErr w:type="spellEnd"/>
    </w:p>
    <w:p w14:paraId="0AAD856C" w14:textId="77777777" w:rsidR="00C05005" w:rsidRPr="001D6A7F" w:rsidRDefault="00C05005" w:rsidP="00D64B55">
      <w:pPr>
        <w:pStyle w:val="CDText"/>
        <w:rPr>
          <w:lang w:val="en-GB"/>
        </w:rPr>
      </w:pPr>
    </w:p>
    <w:sectPr w:rsidR="00C05005" w:rsidRPr="001D6A7F" w:rsidSect="002E676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8A16" w14:textId="77777777" w:rsidR="00721CA0" w:rsidRDefault="00721CA0" w:rsidP="00E9464E">
      <w:pPr>
        <w:spacing w:after="0" w:line="240" w:lineRule="auto"/>
      </w:pPr>
      <w:r>
        <w:separator/>
      </w:r>
    </w:p>
  </w:endnote>
  <w:endnote w:type="continuationSeparator" w:id="0">
    <w:p w14:paraId="71C6F4DA" w14:textId="77777777" w:rsidR="00721CA0" w:rsidRDefault="00721CA0" w:rsidP="00E9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FE193" w14:textId="03E70E40" w:rsidR="00CE606E" w:rsidRPr="00E9464E" w:rsidRDefault="00CE606E" w:rsidP="00752BB5">
    <w:pPr>
      <w:pStyle w:val="Stopk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E9464E">
      <w:rPr>
        <w:rFonts w:ascii="Arial" w:hAnsi="Arial" w:cs="Arial"/>
        <w:sz w:val="16"/>
        <w:szCs w:val="16"/>
        <w:lang w:val="en-US"/>
      </w:rPr>
      <w:tab/>
    </w:r>
    <w:r>
      <w:rPr>
        <w:rFonts w:ascii="Arial" w:hAnsi="Arial" w:cs="Arial"/>
        <w:sz w:val="16"/>
        <w:szCs w:val="16"/>
        <w:lang w:val="en-US"/>
      </w:rPr>
      <w:tab/>
    </w:r>
    <w:r w:rsidRPr="00E9464E">
      <w:rPr>
        <w:rFonts w:ascii="Arial" w:hAnsi="Arial" w:cs="Arial"/>
        <w:sz w:val="16"/>
        <w:szCs w:val="16"/>
        <w:lang w:val="en-US"/>
      </w:rPr>
      <w:t xml:space="preserve">Page </w:t>
    </w:r>
    <w:r w:rsidRPr="00E9464E">
      <w:rPr>
        <w:rStyle w:val="Numerstrony"/>
        <w:rFonts w:ascii="Arial" w:hAnsi="Arial" w:cs="Arial"/>
        <w:sz w:val="16"/>
        <w:szCs w:val="16"/>
      </w:rPr>
      <w:fldChar w:fldCharType="begin"/>
    </w:r>
    <w:r w:rsidRPr="00E9464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E9464E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E9464E">
      <w:rPr>
        <w:rStyle w:val="Numerstrony"/>
        <w:rFonts w:ascii="Arial" w:hAnsi="Arial" w:cs="Arial"/>
        <w:sz w:val="16"/>
        <w:szCs w:val="16"/>
      </w:rPr>
      <w:fldChar w:fldCharType="end"/>
    </w:r>
    <w:r w:rsidRPr="00E9464E">
      <w:rPr>
        <w:rStyle w:val="Numerstrony"/>
        <w:rFonts w:ascii="Arial" w:hAnsi="Arial" w:cs="Arial"/>
        <w:sz w:val="16"/>
        <w:szCs w:val="16"/>
      </w:rPr>
      <w:t>/</w:t>
    </w:r>
    <w:r w:rsidRPr="00E9464E">
      <w:rPr>
        <w:rStyle w:val="Numerstrony"/>
        <w:rFonts w:ascii="Arial" w:hAnsi="Arial" w:cs="Arial"/>
        <w:sz w:val="16"/>
        <w:szCs w:val="16"/>
      </w:rPr>
      <w:fldChar w:fldCharType="begin"/>
    </w:r>
    <w:r w:rsidRPr="00E9464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E9464E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</w:t>
    </w:r>
    <w:r w:rsidRPr="00E9464E">
      <w:rPr>
        <w:rStyle w:val="Numerstrony"/>
        <w:rFonts w:ascii="Arial" w:hAnsi="Arial" w:cs="Arial"/>
        <w:sz w:val="16"/>
        <w:szCs w:val="16"/>
      </w:rPr>
      <w:fldChar w:fldCharType="end"/>
    </w:r>
    <w:r w:rsidRPr="00E9464E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1EB3" w14:textId="77777777" w:rsidR="00721CA0" w:rsidRDefault="00721CA0" w:rsidP="00E9464E">
      <w:pPr>
        <w:spacing w:after="0" w:line="240" w:lineRule="auto"/>
      </w:pPr>
      <w:r>
        <w:separator/>
      </w:r>
    </w:p>
  </w:footnote>
  <w:footnote w:type="continuationSeparator" w:id="0">
    <w:p w14:paraId="70CE7773" w14:textId="77777777" w:rsidR="00721CA0" w:rsidRDefault="00721CA0" w:rsidP="00E94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CDF"/>
    <w:multiLevelType w:val="hybridMultilevel"/>
    <w:tmpl w:val="27A099B0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7CAEBCE4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1110"/>
    <w:multiLevelType w:val="hybridMultilevel"/>
    <w:tmpl w:val="94D6591E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54DE2"/>
    <w:multiLevelType w:val="hybridMultilevel"/>
    <w:tmpl w:val="0378643C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7CAEBCE4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52D75"/>
    <w:multiLevelType w:val="hybridMultilevel"/>
    <w:tmpl w:val="638C898A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160F6"/>
    <w:multiLevelType w:val="hybridMultilevel"/>
    <w:tmpl w:val="0824D0F4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17844"/>
    <w:multiLevelType w:val="hybridMultilevel"/>
    <w:tmpl w:val="49B06A2C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F31642B6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6789B"/>
    <w:multiLevelType w:val="hybridMultilevel"/>
    <w:tmpl w:val="6D32AB9E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7CAEBCE4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D3446"/>
    <w:multiLevelType w:val="hybridMultilevel"/>
    <w:tmpl w:val="361E8450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328CB"/>
    <w:multiLevelType w:val="hybridMultilevel"/>
    <w:tmpl w:val="70FCCBCE"/>
    <w:lvl w:ilvl="0" w:tplc="41C2082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color w:val="80808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9590E"/>
    <w:multiLevelType w:val="hybridMultilevel"/>
    <w:tmpl w:val="66E25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F2C61"/>
    <w:multiLevelType w:val="hybridMultilevel"/>
    <w:tmpl w:val="95CA138A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7B1D"/>
    <w:multiLevelType w:val="hybridMultilevel"/>
    <w:tmpl w:val="D13A3176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570C0"/>
    <w:multiLevelType w:val="multilevel"/>
    <w:tmpl w:val="DF682E06"/>
    <w:lvl w:ilvl="0">
      <w:start w:val="1"/>
      <w:numFmt w:val="decimal"/>
      <w:pStyle w:val="CDberschrift1"/>
      <w:lvlText w:val="%1."/>
      <w:lvlJc w:val="left"/>
      <w:pPr>
        <w:ind w:left="643" w:hanging="360"/>
      </w:pPr>
    </w:lvl>
    <w:lvl w:ilvl="1">
      <w:start w:val="1"/>
      <w:numFmt w:val="decimal"/>
      <w:pStyle w:val="CDberschrift2"/>
      <w:lvlText w:val="%1.%2."/>
      <w:lvlJc w:val="left"/>
      <w:pPr>
        <w:ind w:left="792" w:hanging="432"/>
      </w:pPr>
    </w:lvl>
    <w:lvl w:ilvl="2">
      <w:start w:val="1"/>
      <w:numFmt w:val="decimal"/>
      <w:pStyle w:val="CDberschrift3"/>
      <w:lvlText w:val="%1.%2.%3."/>
      <w:lvlJc w:val="left"/>
      <w:pPr>
        <w:ind w:left="504" w:hanging="504"/>
      </w:pPr>
    </w:lvl>
    <w:lvl w:ilvl="3">
      <w:start w:val="1"/>
      <w:numFmt w:val="decimal"/>
      <w:pStyle w:val="CDberschrift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4C6EA3"/>
    <w:multiLevelType w:val="hybridMultilevel"/>
    <w:tmpl w:val="994206EA"/>
    <w:lvl w:ilvl="0" w:tplc="84B0C542">
      <w:start w:val="1"/>
      <w:numFmt w:val="bullet"/>
      <w:pStyle w:val="CD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A64E2"/>
    <w:multiLevelType w:val="hybridMultilevel"/>
    <w:tmpl w:val="ECC6F820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C673A"/>
    <w:multiLevelType w:val="hybridMultilevel"/>
    <w:tmpl w:val="D48A4954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34256"/>
    <w:multiLevelType w:val="hybridMultilevel"/>
    <w:tmpl w:val="2654BCF6"/>
    <w:lvl w:ilvl="0" w:tplc="41C2082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color w:val="808080"/>
      </w:rPr>
    </w:lvl>
    <w:lvl w:ilvl="1" w:tplc="41C2082E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  <w:color w:val="808080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E7BBC"/>
    <w:multiLevelType w:val="hybridMultilevel"/>
    <w:tmpl w:val="4AC24748"/>
    <w:lvl w:ilvl="0" w:tplc="F31642B6">
      <w:start w:val="1"/>
      <w:numFmt w:val="bullet"/>
      <w:lvlText w:val="–"/>
      <w:lvlJc w:val="left"/>
      <w:pPr>
        <w:ind w:left="2484" w:hanging="360"/>
      </w:pPr>
      <w:rPr>
        <w:rFonts w:ascii="Vivaldi" w:hAnsi="Vivaldi" w:hint="default"/>
      </w:rPr>
    </w:lvl>
    <w:lvl w:ilvl="1" w:tplc="0407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5C317B65"/>
    <w:multiLevelType w:val="hybridMultilevel"/>
    <w:tmpl w:val="51603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B0D9E"/>
    <w:multiLevelType w:val="multilevel"/>
    <w:tmpl w:val="049E9EDA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CAD6ED9"/>
    <w:multiLevelType w:val="hybridMultilevel"/>
    <w:tmpl w:val="75361CC0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26393"/>
    <w:multiLevelType w:val="hybridMultilevel"/>
    <w:tmpl w:val="6F0C7C8E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F31642B6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82BA8"/>
    <w:multiLevelType w:val="hybridMultilevel"/>
    <w:tmpl w:val="9260DB2C"/>
    <w:lvl w:ilvl="0" w:tplc="908E340E">
      <w:start w:val="1"/>
      <w:numFmt w:val="bullet"/>
      <w:pStyle w:val="p-40Tablelisting1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B28BD"/>
    <w:multiLevelType w:val="hybridMultilevel"/>
    <w:tmpl w:val="07BE42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0399F"/>
    <w:multiLevelType w:val="hybridMultilevel"/>
    <w:tmpl w:val="851AC4FC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E5BD4"/>
    <w:multiLevelType w:val="hybridMultilevel"/>
    <w:tmpl w:val="5FB4E056"/>
    <w:lvl w:ilvl="0" w:tplc="7CAEBCE4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4948"/>
    <w:multiLevelType w:val="hybridMultilevel"/>
    <w:tmpl w:val="3FA64B1A"/>
    <w:lvl w:ilvl="0" w:tplc="F31642B6">
      <w:start w:val="1"/>
      <w:numFmt w:val="bullet"/>
      <w:lvlText w:val="–"/>
      <w:lvlJc w:val="left"/>
      <w:pPr>
        <w:ind w:left="720" w:hanging="360"/>
      </w:pPr>
      <w:rPr>
        <w:rFonts w:ascii="Vivaldi" w:hAnsi="Vivaldi" w:hint="default"/>
      </w:rPr>
    </w:lvl>
    <w:lvl w:ilvl="1" w:tplc="F31642B6">
      <w:start w:val="1"/>
      <w:numFmt w:val="bullet"/>
      <w:lvlText w:val="–"/>
      <w:lvlJc w:val="left"/>
      <w:pPr>
        <w:ind w:left="1440" w:hanging="360"/>
      </w:pPr>
      <w:rPr>
        <w:rFonts w:ascii="Vivaldi" w:hAnsi="Vival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477063">
    <w:abstractNumId w:val="12"/>
  </w:num>
  <w:num w:numId="2" w16cid:durableId="752092757">
    <w:abstractNumId w:val="23"/>
  </w:num>
  <w:num w:numId="3" w16cid:durableId="1176923623">
    <w:abstractNumId w:val="15"/>
  </w:num>
  <w:num w:numId="4" w16cid:durableId="1988166868">
    <w:abstractNumId w:val="17"/>
  </w:num>
  <w:num w:numId="5" w16cid:durableId="527523495">
    <w:abstractNumId w:val="21"/>
  </w:num>
  <w:num w:numId="6" w16cid:durableId="66853966">
    <w:abstractNumId w:val="18"/>
  </w:num>
  <w:num w:numId="7" w16cid:durableId="1372608689">
    <w:abstractNumId w:val="24"/>
  </w:num>
  <w:num w:numId="8" w16cid:durableId="722027151">
    <w:abstractNumId w:val="26"/>
  </w:num>
  <w:num w:numId="9" w16cid:durableId="609163672">
    <w:abstractNumId w:val="20"/>
  </w:num>
  <w:num w:numId="10" w16cid:durableId="1535537579">
    <w:abstractNumId w:val="5"/>
  </w:num>
  <w:num w:numId="11" w16cid:durableId="2102406167">
    <w:abstractNumId w:val="9"/>
  </w:num>
  <w:num w:numId="12" w16cid:durableId="1116145673">
    <w:abstractNumId w:val="2"/>
  </w:num>
  <w:num w:numId="13" w16cid:durableId="426654312">
    <w:abstractNumId w:val="4"/>
  </w:num>
  <w:num w:numId="14" w16cid:durableId="1066148469">
    <w:abstractNumId w:val="6"/>
  </w:num>
  <w:num w:numId="15" w16cid:durableId="1011682071">
    <w:abstractNumId w:val="11"/>
  </w:num>
  <w:num w:numId="16" w16cid:durableId="1023940909">
    <w:abstractNumId w:val="3"/>
  </w:num>
  <w:num w:numId="17" w16cid:durableId="1464545432">
    <w:abstractNumId w:val="7"/>
  </w:num>
  <w:num w:numId="18" w16cid:durableId="1835992065">
    <w:abstractNumId w:val="1"/>
  </w:num>
  <w:num w:numId="19" w16cid:durableId="1640112584">
    <w:abstractNumId w:val="14"/>
  </w:num>
  <w:num w:numId="20" w16cid:durableId="696080519">
    <w:abstractNumId w:val="0"/>
  </w:num>
  <w:num w:numId="21" w16cid:durableId="1310985393">
    <w:abstractNumId w:val="10"/>
  </w:num>
  <w:num w:numId="22" w16cid:durableId="2112384771">
    <w:abstractNumId w:val="22"/>
  </w:num>
  <w:num w:numId="23" w16cid:durableId="1718772101">
    <w:abstractNumId w:val="25"/>
  </w:num>
  <w:num w:numId="24" w16cid:durableId="204831077">
    <w:abstractNumId w:val="19"/>
  </w:num>
  <w:num w:numId="25" w16cid:durableId="10569702">
    <w:abstractNumId w:val="8"/>
  </w:num>
  <w:num w:numId="26" w16cid:durableId="225723707">
    <w:abstractNumId w:val="16"/>
  </w:num>
  <w:num w:numId="27" w16cid:durableId="1835681525">
    <w:abstractNumId w:val="13"/>
  </w:num>
  <w:num w:numId="28" w16cid:durableId="135340325">
    <w:abstractNumId w:val="12"/>
  </w:num>
  <w:num w:numId="29" w16cid:durableId="608125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8665085">
    <w:abstractNumId w:val="13"/>
  </w:num>
  <w:num w:numId="31" w16cid:durableId="311838674">
    <w:abstractNumId w:val="12"/>
  </w:num>
  <w:num w:numId="32" w16cid:durableId="1055549645">
    <w:abstractNumId w:val="12"/>
  </w:num>
  <w:num w:numId="33" w16cid:durableId="1288707590">
    <w:abstractNumId w:val="12"/>
  </w:num>
  <w:num w:numId="34" w16cid:durableId="1025983727">
    <w:abstractNumId w:val="12"/>
  </w:num>
  <w:num w:numId="35" w16cid:durableId="178546665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tthew Kamionka">
    <w15:presenceInfo w15:providerId="AD" w15:userId="S::mkamionka@teatrwielki.pl::1dce533f-5d70-46ad-a723-e9d699cdd0ee"/>
  </w15:person>
  <w15:person w15:author="Katarzyna Zbłowska">
    <w15:presenceInfo w15:providerId="AD" w15:userId="S::kzblowska@teatrwielki.pl::ca61e8d7-1b1d-409d-9f4e-6c637f2f0d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55"/>
    <w:rsid w:val="000008CA"/>
    <w:rsid w:val="0000646D"/>
    <w:rsid w:val="00031B8D"/>
    <w:rsid w:val="000448E9"/>
    <w:rsid w:val="00045B36"/>
    <w:rsid w:val="00051EAA"/>
    <w:rsid w:val="000740AC"/>
    <w:rsid w:val="00085283"/>
    <w:rsid w:val="0008744F"/>
    <w:rsid w:val="00092FC9"/>
    <w:rsid w:val="00094DE6"/>
    <w:rsid w:val="000A08C6"/>
    <w:rsid w:val="000B5768"/>
    <w:rsid w:val="000D2746"/>
    <w:rsid w:val="000E1A52"/>
    <w:rsid w:val="000F4E45"/>
    <w:rsid w:val="000F791A"/>
    <w:rsid w:val="00103A17"/>
    <w:rsid w:val="001052AE"/>
    <w:rsid w:val="00110101"/>
    <w:rsid w:val="00113160"/>
    <w:rsid w:val="0013271A"/>
    <w:rsid w:val="001369E3"/>
    <w:rsid w:val="00144211"/>
    <w:rsid w:val="00156D22"/>
    <w:rsid w:val="00156F8C"/>
    <w:rsid w:val="001650C5"/>
    <w:rsid w:val="00167087"/>
    <w:rsid w:val="001771B8"/>
    <w:rsid w:val="00181B79"/>
    <w:rsid w:val="001A555C"/>
    <w:rsid w:val="001B1F89"/>
    <w:rsid w:val="001B6A48"/>
    <w:rsid w:val="001C76C1"/>
    <w:rsid w:val="001D6A7F"/>
    <w:rsid w:val="001D7320"/>
    <w:rsid w:val="001D7B35"/>
    <w:rsid w:val="001E1AE7"/>
    <w:rsid w:val="001F0F9D"/>
    <w:rsid w:val="00205C22"/>
    <w:rsid w:val="002101EB"/>
    <w:rsid w:val="00211342"/>
    <w:rsid w:val="00223FE6"/>
    <w:rsid w:val="00225018"/>
    <w:rsid w:val="00257A36"/>
    <w:rsid w:val="00260272"/>
    <w:rsid w:val="00262BFE"/>
    <w:rsid w:val="0027123B"/>
    <w:rsid w:val="002716A8"/>
    <w:rsid w:val="00287A3C"/>
    <w:rsid w:val="002B53C3"/>
    <w:rsid w:val="002B5E78"/>
    <w:rsid w:val="002C59E0"/>
    <w:rsid w:val="002C6D6E"/>
    <w:rsid w:val="002D0CD0"/>
    <w:rsid w:val="002D2E74"/>
    <w:rsid w:val="002E3341"/>
    <w:rsid w:val="002E383E"/>
    <w:rsid w:val="002E676E"/>
    <w:rsid w:val="002F241C"/>
    <w:rsid w:val="002F2E57"/>
    <w:rsid w:val="002F350E"/>
    <w:rsid w:val="003059A9"/>
    <w:rsid w:val="00306704"/>
    <w:rsid w:val="00324962"/>
    <w:rsid w:val="00326B36"/>
    <w:rsid w:val="0034237A"/>
    <w:rsid w:val="00354789"/>
    <w:rsid w:val="0035643C"/>
    <w:rsid w:val="00362437"/>
    <w:rsid w:val="003774C1"/>
    <w:rsid w:val="00394B32"/>
    <w:rsid w:val="003B0A17"/>
    <w:rsid w:val="003C6DF3"/>
    <w:rsid w:val="003D0BAA"/>
    <w:rsid w:val="00401DBE"/>
    <w:rsid w:val="00414FE6"/>
    <w:rsid w:val="00415A62"/>
    <w:rsid w:val="00422D7A"/>
    <w:rsid w:val="00425A91"/>
    <w:rsid w:val="00432D61"/>
    <w:rsid w:val="004665FB"/>
    <w:rsid w:val="00477CB9"/>
    <w:rsid w:val="0048132B"/>
    <w:rsid w:val="004827B6"/>
    <w:rsid w:val="00490402"/>
    <w:rsid w:val="004A37CD"/>
    <w:rsid w:val="004C2DC2"/>
    <w:rsid w:val="004C724A"/>
    <w:rsid w:val="004E7748"/>
    <w:rsid w:val="004F09A9"/>
    <w:rsid w:val="00513F9F"/>
    <w:rsid w:val="0051676C"/>
    <w:rsid w:val="00523841"/>
    <w:rsid w:val="005245DE"/>
    <w:rsid w:val="00525F05"/>
    <w:rsid w:val="0053591B"/>
    <w:rsid w:val="0053672A"/>
    <w:rsid w:val="00536A54"/>
    <w:rsid w:val="00536C0C"/>
    <w:rsid w:val="00540BB8"/>
    <w:rsid w:val="00542AEF"/>
    <w:rsid w:val="00544996"/>
    <w:rsid w:val="00544EDB"/>
    <w:rsid w:val="005506AF"/>
    <w:rsid w:val="00563CB6"/>
    <w:rsid w:val="00566919"/>
    <w:rsid w:val="00573366"/>
    <w:rsid w:val="0057339C"/>
    <w:rsid w:val="00580B3A"/>
    <w:rsid w:val="00583006"/>
    <w:rsid w:val="00585A8F"/>
    <w:rsid w:val="00587337"/>
    <w:rsid w:val="00593507"/>
    <w:rsid w:val="005A282A"/>
    <w:rsid w:val="005A36F2"/>
    <w:rsid w:val="005A6A51"/>
    <w:rsid w:val="005C438F"/>
    <w:rsid w:val="005C57C5"/>
    <w:rsid w:val="005C5B61"/>
    <w:rsid w:val="005C6511"/>
    <w:rsid w:val="005D349C"/>
    <w:rsid w:val="005D59CF"/>
    <w:rsid w:val="005E14E4"/>
    <w:rsid w:val="00603B45"/>
    <w:rsid w:val="00607574"/>
    <w:rsid w:val="00626BE8"/>
    <w:rsid w:val="0065097B"/>
    <w:rsid w:val="00666B95"/>
    <w:rsid w:val="006740B5"/>
    <w:rsid w:val="00683C27"/>
    <w:rsid w:val="00692741"/>
    <w:rsid w:val="006B022E"/>
    <w:rsid w:val="006C5AC5"/>
    <w:rsid w:val="006C6279"/>
    <w:rsid w:val="006D569C"/>
    <w:rsid w:val="006D595B"/>
    <w:rsid w:val="006E47AE"/>
    <w:rsid w:val="006F4479"/>
    <w:rsid w:val="00710C4C"/>
    <w:rsid w:val="00714EAD"/>
    <w:rsid w:val="00715386"/>
    <w:rsid w:val="007164D1"/>
    <w:rsid w:val="00721CA0"/>
    <w:rsid w:val="00725BC6"/>
    <w:rsid w:val="00731E75"/>
    <w:rsid w:val="0073421B"/>
    <w:rsid w:val="0074012F"/>
    <w:rsid w:val="00752BB5"/>
    <w:rsid w:val="007606CF"/>
    <w:rsid w:val="0078772F"/>
    <w:rsid w:val="007A0E0A"/>
    <w:rsid w:val="007A59F4"/>
    <w:rsid w:val="007A7544"/>
    <w:rsid w:val="007B64EB"/>
    <w:rsid w:val="007C1D1C"/>
    <w:rsid w:val="007C55E6"/>
    <w:rsid w:val="007E04AA"/>
    <w:rsid w:val="008047F2"/>
    <w:rsid w:val="00812BF4"/>
    <w:rsid w:val="008404BD"/>
    <w:rsid w:val="008441AD"/>
    <w:rsid w:val="00851D4F"/>
    <w:rsid w:val="008525C2"/>
    <w:rsid w:val="00862A19"/>
    <w:rsid w:val="00867B6E"/>
    <w:rsid w:val="008973BB"/>
    <w:rsid w:val="008A728D"/>
    <w:rsid w:val="008C1BC6"/>
    <w:rsid w:val="008C2BC5"/>
    <w:rsid w:val="008E461A"/>
    <w:rsid w:val="008E7621"/>
    <w:rsid w:val="008F25D8"/>
    <w:rsid w:val="008F663C"/>
    <w:rsid w:val="00911F4D"/>
    <w:rsid w:val="00915437"/>
    <w:rsid w:val="00921681"/>
    <w:rsid w:val="009273D2"/>
    <w:rsid w:val="00932A70"/>
    <w:rsid w:val="00934683"/>
    <w:rsid w:val="009656A8"/>
    <w:rsid w:val="00983DA3"/>
    <w:rsid w:val="00985E2A"/>
    <w:rsid w:val="009A2948"/>
    <w:rsid w:val="009A7C05"/>
    <w:rsid w:val="009B0D36"/>
    <w:rsid w:val="009D59CF"/>
    <w:rsid w:val="009E1D72"/>
    <w:rsid w:val="009E7947"/>
    <w:rsid w:val="00A06095"/>
    <w:rsid w:val="00A06889"/>
    <w:rsid w:val="00A11686"/>
    <w:rsid w:val="00A122C3"/>
    <w:rsid w:val="00A1388F"/>
    <w:rsid w:val="00A16C36"/>
    <w:rsid w:val="00A17815"/>
    <w:rsid w:val="00A26D6C"/>
    <w:rsid w:val="00A33E35"/>
    <w:rsid w:val="00A3588A"/>
    <w:rsid w:val="00A37FCE"/>
    <w:rsid w:val="00A4448C"/>
    <w:rsid w:val="00A47629"/>
    <w:rsid w:val="00A51659"/>
    <w:rsid w:val="00A62764"/>
    <w:rsid w:val="00A71C40"/>
    <w:rsid w:val="00A71E18"/>
    <w:rsid w:val="00A872A7"/>
    <w:rsid w:val="00AA0EEA"/>
    <w:rsid w:val="00AA270D"/>
    <w:rsid w:val="00AA7384"/>
    <w:rsid w:val="00AB3C44"/>
    <w:rsid w:val="00AB55B1"/>
    <w:rsid w:val="00AE3240"/>
    <w:rsid w:val="00AF0233"/>
    <w:rsid w:val="00AF5F62"/>
    <w:rsid w:val="00AF6729"/>
    <w:rsid w:val="00B01B27"/>
    <w:rsid w:val="00B10385"/>
    <w:rsid w:val="00B33D5F"/>
    <w:rsid w:val="00B41E0A"/>
    <w:rsid w:val="00B44627"/>
    <w:rsid w:val="00B449C9"/>
    <w:rsid w:val="00B510D4"/>
    <w:rsid w:val="00B53822"/>
    <w:rsid w:val="00B60555"/>
    <w:rsid w:val="00B6734A"/>
    <w:rsid w:val="00B84D39"/>
    <w:rsid w:val="00B90042"/>
    <w:rsid w:val="00B94458"/>
    <w:rsid w:val="00BB559C"/>
    <w:rsid w:val="00BD0BE1"/>
    <w:rsid w:val="00BE0AEE"/>
    <w:rsid w:val="00BE4BE5"/>
    <w:rsid w:val="00BF74C7"/>
    <w:rsid w:val="00C002D4"/>
    <w:rsid w:val="00C0367F"/>
    <w:rsid w:val="00C05005"/>
    <w:rsid w:val="00C204C1"/>
    <w:rsid w:val="00C21707"/>
    <w:rsid w:val="00C22BBE"/>
    <w:rsid w:val="00C24676"/>
    <w:rsid w:val="00C257A7"/>
    <w:rsid w:val="00C258BE"/>
    <w:rsid w:val="00C4320D"/>
    <w:rsid w:val="00C4436A"/>
    <w:rsid w:val="00C45C20"/>
    <w:rsid w:val="00C50730"/>
    <w:rsid w:val="00C53AD8"/>
    <w:rsid w:val="00C57555"/>
    <w:rsid w:val="00C65916"/>
    <w:rsid w:val="00C65C47"/>
    <w:rsid w:val="00C67BDE"/>
    <w:rsid w:val="00C70DD9"/>
    <w:rsid w:val="00C73C8E"/>
    <w:rsid w:val="00C770A3"/>
    <w:rsid w:val="00C860AC"/>
    <w:rsid w:val="00C93507"/>
    <w:rsid w:val="00C961CD"/>
    <w:rsid w:val="00C96C83"/>
    <w:rsid w:val="00CD5132"/>
    <w:rsid w:val="00CE606E"/>
    <w:rsid w:val="00CF01E1"/>
    <w:rsid w:val="00CF2812"/>
    <w:rsid w:val="00CF3D9D"/>
    <w:rsid w:val="00D12AFA"/>
    <w:rsid w:val="00D17EF5"/>
    <w:rsid w:val="00D21207"/>
    <w:rsid w:val="00D22597"/>
    <w:rsid w:val="00D2529B"/>
    <w:rsid w:val="00D36AAE"/>
    <w:rsid w:val="00D37457"/>
    <w:rsid w:val="00D5088B"/>
    <w:rsid w:val="00D64B55"/>
    <w:rsid w:val="00D73BE3"/>
    <w:rsid w:val="00D828AF"/>
    <w:rsid w:val="00D9677D"/>
    <w:rsid w:val="00DA20B7"/>
    <w:rsid w:val="00DA317F"/>
    <w:rsid w:val="00DC114F"/>
    <w:rsid w:val="00DC5B29"/>
    <w:rsid w:val="00DC7070"/>
    <w:rsid w:val="00DD5DAD"/>
    <w:rsid w:val="00DD6EC2"/>
    <w:rsid w:val="00DE0E80"/>
    <w:rsid w:val="00DF065F"/>
    <w:rsid w:val="00DF1955"/>
    <w:rsid w:val="00E12D47"/>
    <w:rsid w:val="00E27DCA"/>
    <w:rsid w:val="00E3097E"/>
    <w:rsid w:val="00E30D86"/>
    <w:rsid w:val="00E32CD4"/>
    <w:rsid w:val="00E367AC"/>
    <w:rsid w:val="00E41CF6"/>
    <w:rsid w:val="00E50690"/>
    <w:rsid w:val="00E50FFD"/>
    <w:rsid w:val="00E654B0"/>
    <w:rsid w:val="00E66C0E"/>
    <w:rsid w:val="00E765C8"/>
    <w:rsid w:val="00E817C4"/>
    <w:rsid w:val="00E86C5F"/>
    <w:rsid w:val="00E86C88"/>
    <w:rsid w:val="00E9464E"/>
    <w:rsid w:val="00EA3015"/>
    <w:rsid w:val="00EA4869"/>
    <w:rsid w:val="00EC01D3"/>
    <w:rsid w:val="00EE0067"/>
    <w:rsid w:val="00EE107C"/>
    <w:rsid w:val="00EE7C95"/>
    <w:rsid w:val="00EF7B54"/>
    <w:rsid w:val="00F00924"/>
    <w:rsid w:val="00F02306"/>
    <w:rsid w:val="00F1195C"/>
    <w:rsid w:val="00F13D68"/>
    <w:rsid w:val="00F23629"/>
    <w:rsid w:val="00F31A82"/>
    <w:rsid w:val="00F32D09"/>
    <w:rsid w:val="00F3331F"/>
    <w:rsid w:val="00F42D7D"/>
    <w:rsid w:val="00F52377"/>
    <w:rsid w:val="00F55DE1"/>
    <w:rsid w:val="00F706F1"/>
    <w:rsid w:val="00F75623"/>
    <w:rsid w:val="00F80F75"/>
    <w:rsid w:val="00FA11CC"/>
    <w:rsid w:val="00FA2A6A"/>
    <w:rsid w:val="00FC2BAF"/>
    <w:rsid w:val="00FC2BBC"/>
    <w:rsid w:val="00FC612B"/>
    <w:rsid w:val="00FC79FD"/>
    <w:rsid w:val="00FD4FE0"/>
    <w:rsid w:val="00FD5BFB"/>
    <w:rsid w:val="00FD63F3"/>
    <w:rsid w:val="00FE0B94"/>
    <w:rsid w:val="00FE60C6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31073"/>
  <w15:chartTrackingRefBased/>
  <w15:docId w15:val="{CCDB1643-2011-4146-B2EB-D51262A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76E"/>
    <w:pPr>
      <w:spacing w:after="200" w:line="276" w:lineRule="auto"/>
    </w:pPr>
    <w:rPr>
      <w:sz w:val="22"/>
      <w:szCs w:val="22"/>
      <w:lang w:val="de-DE" w:eastAsia="en-US"/>
    </w:rPr>
  </w:style>
  <w:style w:type="paragraph" w:styleId="Nagwek1">
    <w:name w:val="heading 1"/>
    <w:basedOn w:val="Normalny"/>
    <w:next w:val="Normalny"/>
    <w:link w:val="Nagwek1Znak"/>
    <w:qFormat/>
    <w:rsid w:val="00911F4D"/>
    <w:pPr>
      <w:keepNext/>
      <w:numPr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28"/>
      <w:szCs w:val="32"/>
      <w:lang w:eastAsia="de-DE"/>
    </w:rPr>
  </w:style>
  <w:style w:type="paragraph" w:styleId="Nagwek2">
    <w:name w:val="heading 2"/>
    <w:basedOn w:val="Normalny"/>
    <w:next w:val="Normalny"/>
    <w:link w:val="Nagwek2Znak"/>
    <w:qFormat/>
    <w:rsid w:val="00911F4D"/>
    <w:pPr>
      <w:keepNext/>
      <w:numPr>
        <w:ilvl w:val="1"/>
        <w:numId w:val="24"/>
      </w:numPr>
      <w:overflowPunct w:val="0"/>
      <w:autoSpaceDE w:val="0"/>
      <w:autoSpaceDN w:val="0"/>
      <w:adjustRightInd w:val="0"/>
      <w:spacing w:before="240" w:after="60" w:line="312" w:lineRule="auto"/>
      <w:ind w:left="578" w:hanging="578"/>
      <w:textAlignment w:val="baseline"/>
      <w:outlineLvl w:val="1"/>
    </w:pPr>
    <w:rPr>
      <w:rFonts w:ascii="Arial" w:eastAsia="Times New Roman" w:hAnsi="Arial" w:cs="Arial"/>
      <w:bCs/>
      <w:iCs/>
      <w:sz w:val="28"/>
      <w:szCs w:val="28"/>
      <w:lang w:eastAsia="de-DE"/>
    </w:rPr>
  </w:style>
  <w:style w:type="paragraph" w:styleId="Nagwek3">
    <w:name w:val="heading 3"/>
    <w:basedOn w:val="Normalny"/>
    <w:next w:val="Normalny"/>
    <w:link w:val="Nagwek3Znak"/>
    <w:qFormat/>
    <w:rsid w:val="00911F4D"/>
    <w:pPr>
      <w:keepNext/>
      <w:numPr>
        <w:ilvl w:val="2"/>
        <w:numId w:val="24"/>
      </w:numPr>
      <w:overflowPunct w:val="0"/>
      <w:autoSpaceDE w:val="0"/>
      <w:autoSpaceDN w:val="0"/>
      <w:adjustRightInd w:val="0"/>
      <w:spacing w:before="120" w:after="60" w:line="312" w:lineRule="auto"/>
      <w:textAlignment w:val="baseline"/>
      <w:outlineLvl w:val="2"/>
    </w:pPr>
    <w:rPr>
      <w:rFonts w:ascii="Arial" w:eastAsia="Times New Roman" w:hAnsi="Arial" w:cs="Arial"/>
      <w:b/>
      <w:bCs/>
      <w:sz w:val="24"/>
      <w:szCs w:val="26"/>
      <w:lang w:eastAsia="de-D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11F4D"/>
    <w:pPr>
      <w:keepNext/>
      <w:numPr>
        <w:ilvl w:val="3"/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Arial" w:eastAsia="Times New Roman" w:hAnsi="Arial" w:cs="Arial"/>
      <w:b/>
      <w:bCs/>
      <w:i/>
      <w:szCs w:val="28"/>
      <w:lang w:eastAsia="de-DE"/>
    </w:rPr>
  </w:style>
  <w:style w:type="paragraph" w:styleId="Nagwek5">
    <w:name w:val="heading 5"/>
    <w:basedOn w:val="Normalny"/>
    <w:next w:val="Normalny"/>
    <w:link w:val="Nagwek5Znak"/>
    <w:qFormat/>
    <w:rsid w:val="00911F4D"/>
    <w:pPr>
      <w:numPr>
        <w:ilvl w:val="4"/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de-DE"/>
    </w:rPr>
  </w:style>
  <w:style w:type="paragraph" w:styleId="Nagwek6">
    <w:name w:val="heading 6"/>
    <w:basedOn w:val="Normalny"/>
    <w:next w:val="Normalny"/>
    <w:link w:val="Nagwek6Znak"/>
    <w:qFormat/>
    <w:rsid w:val="00911F4D"/>
    <w:pPr>
      <w:numPr>
        <w:ilvl w:val="5"/>
        <w:numId w:val="24"/>
      </w:numPr>
      <w:spacing w:before="240" w:after="60" w:line="240" w:lineRule="auto"/>
      <w:outlineLvl w:val="5"/>
    </w:pPr>
    <w:rPr>
      <w:rFonts w:ascii="Times New Roman" w:eastAsia="Times New Roman" w:hAnsi="Times New Roman" w:cs="Arial"/>
      <w:b/>
      <w:bCs/>
      <w:lang w:eastAsia="de-DE"/>
    </w:rPr>
  </w:style>
  <w:style w:type="paragraph" w:styleId="Nagwek7">
    <w:name w:val="heading 7"/>
    <w:basedOn w:val="Normalny"/>
    <w:next w:val="Normalny"/>
    <w:link w:val="Nagwek7Znak"/>
    <w:qFormat/>
    <w:rsid w:val="00911F4D"/>
    <w:pPr>
      <w:numPr>
        <w:ilvl w:val="6"/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Arial"/>
      <w:lang w:eastAsia="de-DE"/>
    </w:rPr>
  </w:style>
  <w:style w:type="paragraph" w:styleId="Nagwek8">
    <w:name w:val="heading 8"/>
    <w:basedOn w:val="Normalny"/>
    <w:next w:val="Normalny"/>
    <w:link w:val="Nagwek8Znak"/>
    <w:qFormat/>
    <w:rsid w:val="00911F4D"/>
    <w:pPr>
      <w:numPr>
        <w:ilvl w:val="7"/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Arial"/>
      <w:i/>
      <w:iCs/>
      <w:lang w:eastAsia="de-DE"/>
    </w:rPr>
  </w:style>
  <w:style w:type="paragraph" w:styleId="Nagwek9">
    <w:name w:val="heading 9"/>
    <w:basedOn w:val="Normalny"/>
    <w:next w:val="Normalny"/>
    <w:link w:val="Nagwek9Znak"/>
    <w:qFormat/>
    <w:rsid w:val="00911F4D"/>
    <w:pPr>
      <w:numPr>
        <w:ilvl w:val="8"/>
        <w:numId w:val="24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DText">
    <w:name w:val="CD Text"/>
    <w:basedOn w:val="Normalny"/>
    <w:link w:val="CDTextZchn"/>
    <w:qFormat/>
    <w:rsid w:val="001D7320"/>
    <w:pPr>
      <w:spacing w:line="312" w:lineRule="auto"/>
      <w:jc w:val="both"/>
    </w:pPr>
    <w:rPr>
      <w:rFonts w:ascii="Arial" w:hAnsi="Arial" w:cs="Arial"/>
      <w:sz w:val="20"/>
      <w:szCs w:val="20"/>
    </w:rPr>
  </w:style>
  <w:style w:type="paragraph" w:customStyle="1" w:styleId="CDTextfett">
    <w:name w:val="CD Text fett"/>
    <w:basedOn w:val="Normalny"/>
    <w:link w:val="CDTextfettZchn"/>
    <w:qFormat/>
    <w:rsid w:val="001D7320"/>
    <w:pPr>
      <w:spacing w:line="312" w:lineRule="auto"/>
      <w:jc w:val="both"/>
    </w:pPr>
    <w:rPr>
      <w:rFonts w:ascii="Arial" w:hAnsi="Arial" w:cs="Arial"/>
      <w:b/>
      <w:sz w:val="20"/>
      <w:szCs w:val="20"/>
    </w:rPr>
  </w:style>
  <w:style w:type="character" w:customStyle="1" w:styleId="CDTextZchn">
    <w:name w:val="CD Text Zchn"/>
    <w:link w:val="CDText"/>
    <w:qFormat/>
    <w:rsid w:val="001D7320"/>
    <w:rPr>
      <w:rFonts w:ascii="Arial" w:hAnsi="Arial" w:cs="Arial"/>
      <w:sz w:val="20"/>
      <w:szCs w:val="20"/>
    </w:rPr>
  </w:style>
  <w:style w:type="paragraph" w:customStyle="1" w:styleId="CDTitel">
    <w:name w:val="CD Titel"/>
    <w:basedOn w:val="Normalny"/>
    <w:link w:val="CDTitelZchn"/>
    <w:qFormat/>
    <w:rsid w:val="007C1D1C"/>
    <w:pPr>
      <w:spacing w:line="312" w:lineRule="auto"/>
      <w:jc w:val="both"/>
    </w:pPr>
    <w:rPr>
      <w:rFonts w:ascii="Century Gothic" w:hAnsi="Century Gothic" w:cs="Arial"/>
      <w:caps/>
      <w:color w:val="214083"/>
      <w:sz w:val="32"/>
      <w:szCs w:val="32"/>
    </w:rPr>
  </w:style>
  <w:style w:type="character" w:customStyle="1" w:styleId="CDTextfettZchn">
    <w:name w:val="CD Text fett Zchn"/>
    <w:link w:val="CDTextfett"/>
    <w:rsid w:val="001D7320"/>
    <w:rPr>
      <w:rFonts w:ascii="Arial" w:hAnsi="Arial" w:cs="Arial"/>
      <w:b/>
      <w:sz w:val="20"/>
      <w:szCs w:val="20"/>
    </w:rPr>
  </w:style>
  <w:style w:type="paragraph" w:customStyle="1" w:styleId="CDberschrift1">
    <w:name w:val="CD Überschrift 1"/>
    <w:basedOn w:val="Normalny"/>
    <w:link w:val="CDberschrift1Zchn"/>
    <w:qFormat/>
    <w:rsid w:val="006D595B"/>
    <w:pPr>
      <w:numPr>
        <w:numId w:val="1"/>
      </w:numPr>
      <w:spacing w:line="312" w:lineRule="auto"/>
      <w:jc w:val="both"/>
    </w:pPr>
    <w:rPr>
      <w:rFonts w:ascii="Century Gothic" w:hAnsi="Century Gothic" w:cs="Arial"/>
      <w:b/>
      <w:caps/>
      <w:color w:val="214083"/>
      <w:sz w:val="28"/>
      <w:szCs w:val="28"/>
    </w:rPr>
  </w:style>
  <w:style w:type="character" w:customStyle="1" w:styleId="CDTitelZchn">
    <w:name w:val="CD Titel Zchn"/>
    <w:link w:val="CDTitel"/>
    <w:rsid w:val="007C1D1C"/>
    <w:rPr>
      <w:rFonts w:ascii="Century Gothic" w:hAnsi="Century Gothic" w:cs="Arial"/>
      <w:caps/>
      <w:color w:val="214083"/>
      <w:sz w:val="32"/>
      <w:szCs w:val="32"/>
    </w:rPr>
  </w:style>
  <w:style w:type="paragraph" w:customStyle="1" w:styleId="CDberschrift2">
    <w:name w:val="CD Überschrift 2"/>
    <w:basedOn w:val="Normalny"/>
    <w:link w:val="CDberschrift2Zchn"/>
    <w:autoRedefine/>
    <w:qFormat/>
    <w:rsid w:val="006D595B"/>
    <w:pPr>
      <w:numPr>
        <w:ilvl w:val="1"/>
        <w:numId w:val="1"/>
      </w:numPr>
      <w:spacing w:line="312" w:lineRule="auto"/>
      <w:jc w:val="both"/>
    </w:pPr>
    <w:rPr>
      <w:rFonts w:ascii="Century Gothic" w:hAnsi="Century Gothic" w:cs="Arial"/>
      <w:b/>
      <w:color w:val="214083"/>
      <w:sz w:val="28"/>
      <w:szCs w:val="28"/>
    </w:rPr>
  </w:style>
  <w:style w:type="character" w:customStyle="1" w:styleId="CDberschrift1Zchn">
    <w:name w:val="CD Überschrift 1 Zchn"/>
    <w:link w:val="CDberschrift1"/>
    <w:rsid w:val="006D595B"/>
    <w:rPr>
      <w:rFonts w:ascii="Century Gothic" w:hAnsi="Century Gothic" w:cs="Arial"/>
      <w:b/>
      <w:caps/>
      <w:color w:val="214083"/>
      <w:sz w:val="28"/>
      <w:szCs w:val="28"/>
      <w:lang w:val="de-DE" w:eastAsia="en-US"/>
    </w:rPr>
  </w:style>
  <w:style w:type="paragraph" w:customStyle="1" w:styleId="CDberschrift3">
    <w:name w:val="CD Überschrift 3"/>
    <w:basedOn w:val="Normalny"/>
    <w:link w:val="CDberschrift3Zchn"/>
    <w:autoRedefine/>
    <w:qFormat/>
    <w:rsid w:val="00585A8F"/>
    <w:pPr>
      <w:numPr>
        <w:ilvl w:val="2"/>
        <w:numId w:val="1"/>
      </w:numPr>
      <w:spacing w:line="312" w:lineRule="auto"/>
    </w:pPr>
    <w:rPr>
      <w:rFonts w:ascii="Century Gothic" w:hAnsi="Century Gothic" w:cs="Arial"/>
      <w:color w:val="214083"/>
      <w:sz w:val="28"/>
      <w:szCs w:val="24"/>
    </w:rPr>
  </w:style>
  <w:style w:type="character" w:customStyle="1" w:styleId="CDberschrift2Zchn">
    <w:name w:val="CD Überschrift 2 Zchn"/>
    <w:link w:val="CDberschrift2"/>
    <w:rsid w:val="006D595B"/>
    <w:rPr>
      <w:rFonts w:ascii="Century Gothic" w:hAnsi="Century Gothic" w:cs="Arial"/>
      <w:b/>
      <w:color w:val="214083"/>
      <w:sz w:val="28"/>
      <w:szCs w:val="28"/>
      <w:lang w:val="de-DE" w:eastAsia="en-US"/>
    </w:rPr>
  </w:style>
  <w:style w:type="paragraph" w:customStyle="1" w:styleId="CDberschrift4">
    <w:name w:val="CD Überschrift 4"/>
    <w:basedOn w:val="Normalny"/>
    <w:link w:val="CDberschrift4Zchn"/>
    <w:qFormat/>
    <w:rsid w:val="001D7320"/>
    <w:pPr>
      <w:numPr>
        <w:ilvl w:val="3"/>
        <w:numId w:val="1"/>
      </w:numPr>
      <w:spacing w:line="312" w:lineRule="auto"/>
      <w:jc w:val="both"/>
    </w:pPr>
    <w:rPr>
      <w:rFonts w:ascii="Century Gothic" w:hAnsi="Century Gothic" w:cs="Arial"/>
      <w:color w:val="214083"/>
      <w:sz w:val="20"/>
      <w:szCs w:val="20"/>
    </w:rPr>
  </w:style>
  <w:style w:type="character" w:customStyle="1" w:styleId="CDberschrift3Zchn">
    <w:name w:val="CD Überschrift 3 Zchn"/>
    <w:link w:val="CDberschrift3"/>
    <w:rsid w:val="00585A8F"/>
    <w:rPr>
      <w:rFonts w:ascii="Century Gothic" w:hAnsi="Century Gothic" w:cs="Arial"/>
      <w:color w:val="214083"/>
      <w:sz w:val="28"/>
      <w:szCs w:val="24"/>
      <w:lang w:val="de-DE" w:eastAsia="en-US"/>
    </w:rPr>
  </w:style>
  <w:style w:type="character" w:customStyle="1" w:styleId="CDberschrift4Zchn">
    <w:name w:val="CD Überschrift 4 Zchn"/>
    <w:link w:val="CDberschrift4"/>
    <w:rsid w:val="001D7320"/>
    <w:rPr>
      <w:rFonts w:ascii="Century Gothic" w:hAnsi="Century Gothic" w:cs="Arial"/>
      <w:color w:val="214083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64E"/>
  </w:style>
  <w:style w:type="paragraph" w:styleId="Stopka">
    <w:name w:val="footer"/>
    <w:basedOn w:val="Normalny"/>
    <w:link w:val="StopkaZnak"/>
    <w:unhideWhenUsed/>
    <w:rsid w:val="00E9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464E"/>
  </w:style>
  <w:style w:type="paragraph" w:styleId="Tekstdymka">
    <w:name w:val="Balloon Text"/>
    <w:basedOn w:val="Normalny"/>
    <w:link w:val="TekstdymkaZnak"/>
    <w:uiPriority w:val="99"/>
    <w:semiHidden/>
    <w:unhideWhenUsed/>
    <w:rsid w:val="00E9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464E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E9464E"/>
  </w:style>
  <w:style w:type="paragraph" w:customStyle="1" w:styleId="WBTableText">
    <w:name w:val="WB TableText"/>
    <w:basedOn w:val="Normalny"/>
    <w:rsid w:val="00A37FCE"/>
    <w:pPr>
      <w:tabs>
        <w:tab w:val="left" w:pos="0"/>
      </w:tabs>
      <w:spacing w:before="60" w:after="60" w:line="240" w:lineRule="auto"/>
      <w:jc w:val="both"/>
    </w:pPr>
    <w:rPr>
      <w:rFonts w:ascii="Arial" w:eastAsia="Times New Roman" w:hAnsi="Arial" w:cs="Arial"/>
      <w:sz w:val="20"/>
      <w:szCs w:val="18"/>
      <w:lang w:val="de-AT" w:eastAsia="de-DE"/>
    </w:rPr>
  </w:style>
  <w:style w:type="paragraph" w:customStyle="1" w:styleId="WBTableHeader">
    <w:name w:val="WB TableHeader"/>
    <w:basedOn w:val="WBTableText"/>
    <w:rsid w:val="00A37FCE"/>
    <w:rPr>
      <w:b/>
      <w:bCs/>
      <w:sz w:val="22"/>
    </w:rPr>
  </w:style>
  <w:style w:type="table" w:styleId="Tabela-Siatka">
    <w:name w:val="Table Grid"/>
    <w:basedOn w:val="Standardowy"/>
    <w:uiPriority w:val="59"/>
    <w:rsid w:val="00A138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DTabelle">
    <w:name w:val="CD Tabelle"/>
    <w:basedOn w:val="Standardowy"/>
    <w:uiPriority w:val="99"/>
    <w:qFormat/>
    <w:rsid w:val="00F02306"/>
    <w:pPr>
      <w:spacing w:line="312" w:lineRule="auto"/>
    </w:pPr>
    <w:rPr>
      <w:rFonts w:ascii="Arial" w:hAnsi="Arial"/>
    </w:rPr>
    <w:tblPr>
      <w:tblBorders>
        <w:top w:val="single" w:sz="6" w:space="0" w:color="9BA6B7"/>
        <w:left w:val="single" w:sz="6" w:space="0" w:color="9BA6B7"/>
        <w:bottom w:val="single" w:sz="6" w:space="0" w:color="9BA6B7"/>
        <w:right w:val="single" w:sz="6" w:space="0" w:color="9BA6B7"/>
        <w:insideH w:val="single" w:sz="6" w:space="0" w:color="9BA6B7"/>
        <w:insideV w:val="single" w:sz="6" w:space="0" w:color="9BA6B7"/>
      </w:tblBorders>
    </w:tblPr>
    <w:tcPr>
      <w:shd w:val="clear" w:color="auto" w:fill="auto"/>
      <w:vAlign w:val="center"/>
    </w:tcPr>
  </w:style>
  <w:style w:type="paragraph" w:customStyle="1" w:styleId="p-40Table">
    <w:name w:val="p-40 Table"/>
    <w:basedOn w:val="Normalny"/>
    <w:link w:val="p-40TableChar"/>
    <w:rsid w:val="006E47AE"/>
    <w:pPr>
      <w:spacing w:after="0" w:line="240" w:lineRule="auto"/>
    </w:pPr>
    <w:rPr>
      <w:rFonts w:ascii="Arial" w:eastAsia="Times New Roman" w:hAnsi="Arial" w:cs="Arial"/>
      <w:sz w:val="18"/>
      <w:szCs w:val="24"/>
      <w:lang w:val="en-US" w:eastAsia="de-DE"/>
    </w:rPr>
  </w:style>
  <w:style w:type="character" w:customStyle="1" w:styleId="p-40TableChar">
    <w:name w:val="p-40 Table Char"/>
    <w:link w:val="p-40Table"/>
    <w:rsid w:val="006E47AE"/>
    <w:rPr>
      <w:rFonts w:ascii="Arial" w:eastAsia="Times New Roman" w:hAnsi="Arial" w:cs="Arial"/>
      <w:sz w:val="18"/>
      <w:szCs w:val="24"/>
      <w:lang w:val="en-US" w:eastAsia="de-DE"/>
    </w:rPr>
  </w:style>
  <w:style w:type="paragraph" w:customStyle="1" w:styleId="p-40Tablelisting1">
    <w:name w:val="p-40 Table listing 1"/>
    <w:basedOn w:val="p-40Table"/>
    <w:link w:val="p-40Tablelisting1Char"/>
    <w:rsid w:val="006E47AE"/>
    <w:pPr>
      <w:numPr>
        <w:numId w:val="22"/>
      </w:numPr>
      <w:tabs>
        <w:tab w:val="clear" w:pos="227"/>
        <w:tab w:val="num" w:pos="360"/>
      </w:tabs>
      <w:ind w:left="0" w:right="284" w:firstLine="0"/>
    </w:pPr>
    <w:rPr>
      <w:rFonts w:eastAsia="Arial Unicode MS"/>
    </w:rPr>
  </w:style>
  <w:style w:type="character" w:customStyle="1" w:styleId="p-40Tablelisting1Char">
    <w:name w:val="p-40 Table listing 1 Char"/>
    <w:link w:val="p-40Tablelisting1"/>
    <w:rsid w:val="006E47AE"/>
    <w:rPr>
      <w:rFonts w:ascii="Arial" w:eastAsia="Arial Unicode MS" w:hAnsi="Arial" w:cs="Arial"/>
      <w:sz w:val="18"/>
      <w:szCs w:val="24"/>
      <w:lang w:val="en-US" w:eastAsia="de-DE"/>
    </w:rPr>
  </w:style>
  <w:style w:type="paragraph" w:customStyle="1" w:styleId="WBFlietext">
    <w:name w:val="WB Fließtext"/>
    <w:basedOn w:val="Normalny"/>
    <w:rsid w:val="006E47AE"/>
    <w:pPr>
      <w:tabs>
        <w:tab w:val="left" w:pos="0"/>
      </w:tabs>
      <w:spacing w:before="120" w:after="120" w:line="312" w:lineRule="auto"/>
      <w:jc w:val="both"/>
    </w:pPr>
    <w:rPr>
      <w:rFonts w:ascii="Arial" w:eastAsia="Times New Roman" w:hAnsi="Arial" w:cs="Arial"/>
      <w:lang w:val="de-AT" w:eastAsia="de-DE"/>
    </w:rPr>
  </w:style>
  <w:style w:type="character" w:customStyle="1" w:styleId="Nagwek1Znak">
    <w:name w:val="Nagłówek 1 Znak"/>
    <w:link w:val="Nagwek1"/>
    <w:rsid w:val="00911F4D"/>
    <w:rPr>
      <w:rFonts w:ascii="Arial" w:eastAsia="Times New Roman" w:hAnsi="Arial" w:cs="Arial"/>
      <w:b/>
      <w:bCs/>
      <w:kern w:val="32"/>
      <w:sz w:val="28"/>
      <w:szCs w:val="32"/>
      <w:lang w:eastAsia="de-DE"/>
    </w:rPr>
  </w:style>
  <w:style w:type="character" w:customStyle="1" w:styleId="Nagwek2Znak">
    <w:name w:val="Nagłówek 2 Znak"/>
    <w:link w:val="Nagwek2"/>
    <w:rsid w:val="00911F4D"/>
    <w:rPr>
      <w:rFonts w:ascii="Arial" w:eastAsia="Times New Roman" w:hAnsi="Arial" w:cs="Arial"/>
      <w:bCs/>
      <w:iCs/>
      <w:sz w:val="28"/>
      <w:szCs w:val="28"/>
      <w:lang w:eastAsia="de-DE"/>
    </w:rPr>
  </w:style>
  <w:style w:type="character" w:customStyle="1" w:styleId="Nagwek3Znak">
    <w:name w:val="Nagłówek 3 Znak"/>
    <w:link w:val="Nagwek3"/>
    <w:rsid w:val="00911F4D"/>
    <w:rPr>
      <w:rFonts w:ascii="Arial" w:eastAsia="Times New Roman" w:hAnsi="Arial" w:cs="Arial"/>
      <w:b/>
      <w:bCs/>
      <w:sz w:val="24"/>
      <w:szCs w:val="26"/>
      <w:lang w:eastAsia="de-DE"/>
    </w:rPr>
  </w:style>
  <w:style w:type="character" w:customStyle="1" w:styleId="Nagwek4Znak">
    <w:name w:val="Nagłówek 4 Znak"/>
    <w:link w:val="Nagwek4"/>
    <w:uiPriority w:val="99"/>
    <w:rsid w:val="00911F4D"/>
    <w:rPr>
      <w:rFonts w:ascii="Arial" w:eastAsia="Times New Roman" w:hAnsi="Arial" w:cs="Arial"/>
      <w:b/>
      <w:bCs/>
      <w:i/>
      <w:szCs w:val="28"/>
      <w:lang w:eastAsia="de-DE"/>
    </w:rPr>
  </w:style>
  <w:style w:type="character" w:customStyle="1" w:styleId="Nagwek5Znak">
    <w:name w:val="Nagłówek 5 Znak"/>
    <w:link w:val="Nagwek5"/>
    <w:rsid w:val="00911F4D"/>
    <w:rPr>
      <w:rFonts w:ascii="Arial" w:eastAsia="Times New Roman" w:hAnsi="Arial" w:cs="Arial"/>
      <w:b/>
      <w:bCs/>
      <w:i/>
      <w:iCs/>
      <w:sz w:val="26"/>
      <w:szCs w:val="26"/>
      <w:lang w:eastAsia="de-DE"/>
    </w:rPr>
  </w:style>
  <w:style w:type="character" w:customStyle="1" w:styleId="Nagwek6Znak">
    <w:name w:val="Nagłówek 6 Znak"/>
    <w:link w:val="Nagwek6"/>
    <w:rsid w:val="00911F4D"/>
    <w:rPr>
      <w:rFonts w:ascii="Times New Roman" w:eastAsia="Times New Roman" w:hAnsi="Times New Roman" w:cs="Arial"/>
      <w:b/>
      <w:bCs/>
      <w:lang w:eastAsia="de-DE"/>
    </w:rPr>
  </w:style>
  <w:style w:type="character" w:customStyle="1" w:styleId="Nagwek7Znak">
    <w:name w:val="Nagłówek 7 Znak"/>
    <w:link w:val="Nagwek7"/>
    <w:rsid w:val="00911F4D"/>
    <w:rPr>
      <w:rFonts w:ascii="Times New Roman" w:eastAsia="Times New Roman" w:hAnsi="Times New Roman" w:cs="Arial"/>
      <w:lang w:eastAsia="de-DE"/>
    </w:rPr>
  </w:style>
  <w:style w:type="character" w:customStyle="1" w:styleId="Nagwek8Znak">
    <w:name w:val="Nagłówek 8 Znak"/>
    <w:link w:val="Nagwek8"/>
    <w:rsid w:val="00911F4D"/>
    <w:rPr>
      <w:rFonts w:ascii="Times New Roman" w:eastAsia="Times New Roman" w:hAnsi="Times New Roman" w:cs="Arial"/>
      <w:i/>
      <w:iCs/>
      <w:lang w:eastAsia="de-DE"/>
    </w:rPr>
  </w:style>
  <w:style w:type="character" w:customStyle="1" w:styleId="Nagwek9Znak">
    <w:name w:val="Nagłówek 9 Znak"/>
    <w:link w:val="Nagwek9"/>
    <w:rsid w:val="00911F4D"/>
    <w:rPr>
      <w:rFonts w:ascii="Arial" w:eastAsia="Times New Roman" w:hAnsi="Arial" w:cs="Arial"/>
      <w:lang w:eastAsia="de-D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22597"/>
    <w:pPr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21681"/>
    <w:pPr>
      <w:spacing w:after="100"/>
    </w:pPr>
    <w:rPr>
      <w:rFonts w:ascii="Arial" w:hAnsi="Arial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21681"/>
    <w:pPr>
      <w:spacing w:after="100"/>
      <w:ind w:left="220"/>
    </w:pPr>
    <w:rPr>
      <w:rFonts w:ascii="Arial" w:hAnsi="Arial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21681"/>
    <w:pPr>
      <w:spacing w:after="100"/>
      <w:ind w:left="440"/>
    </w:pPr>
    <w:rPr>
      <w:rFonts w:ascii="Arial" w:hAnsi="Arial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21681"/>
    <w:pPr>
      <w:spacing w:after="100"/>
      <w:ind w:left="660"/>
    </w:pPr>
    <w:rPr>
      <w:rFonts w:ascii="Arial" w:hAnsi="Arial"/>
      <w:sz w:val="20"/>
    </w:rPr>
  </w:style>
  <w:style w:type="table" w:styleId="Jasnecieniowanie">
    <w:name w:val="Light Shading"/>
    <w:basedOn w:val="Standardowy"/>
    <w:uiPriority w:val="60"/>
    <w:rsid w:val="00E27DC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DTextfettunter">
    <w:name w:val="CD Text fett unter"/>
    <w:basedOn w:val="CDTextfett"/>
    <w:qFormat/>
    <w:rsid w:val="00C67BDE"/>
    <w:pPr>
      <w:spacing w:before="100" w:beforeAutospacing="1" w:after="160"/>
    </w:pPr>
    <w:rPr>
      <w:u w:val="single"/>
      <w:lang w:val="de-AT" w:eastAsia="en-GB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921681"/>
    <w:pPr>
      <w:ind w:left="880"/>
    </w:pPr>
    <w:rPr>
      <w:rFonts w:ascii="Arial" w:hAnsi="Arial"/>
      <w:sz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921681"/>
    <w:pPr>
      <w:ind w:left="1100"/>
    </w:pPr>
    <w:rPr>
      <w:rFonts w:ascii="Arial" w:hAnsi="Arial"/>
      <w:sz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921681"/>
    <w:pPr>
      <w:ind w:left="1320"/>
    </w:pPr>
    <w:rPr>
      <w:rFonts w:ascii="Arial" w:hAnsi="Arial"/>
      <w:sz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921681"/>
    <w:pPr>
      <w:ind w:left="1540"/>
    </w:pPr>
    <w:rPr>
      <w:rFonts w:ascii="Arial" w:hAnsi="Arial"/>
      <w:sz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921681"/>
    <w:pPr>
      <w:ind w:left="1760"/>
    </w:pPr>
    <w:rPr>
      <w:rFonts w:ascii="Arial" w:hAnsi="Arial"/>
      <w:sz w:val="20"/>
    </w:rPr>
  </w:style>
  <w:style w:type="paragraph" w:customStyle="1" w:styleId="CDTechnicalDataText">
    <w:name w:val="CD Technical Data Text"/>
    <w:basedOn w:val="CDText"/>
    <w:autoRedefine/>
    <w:qFormat/>
    <w:rsid w:val="00085283"/>
    <w:pPr>
      <w:tabs>
        <w:tab w:val="left" w:pos="3402"/>
        <w:tab w:val="left" w:pos="3572"/>
      </w:tabs>
      <w:spacing w:after="60" w:line="288" w:lineRule="auto"/>
      <w:ind w:left="567"/>
      <w:jc w:val="left"/>
    </w:pPr>
    <w:rPr>
      <w:lang w:val="en-GB"/>
    </w:rPr>
  </w:style>
  <w:style w:type="paragraph" w:customStyle="1" w:styleId="CDAufzhlung">
    <w:name w:val="CD Aufzählung"/>
    <w:basedOn w:val="CDText"/>
    <w:autoRedefine/>
    <w:qFormat/>
    <w:rsid w:val="00C67BDE"/>
    <w:pPr>
      <w:numPr>
        <w:numId w:val="27"/>
      </w:numPr>
      <w:spacing w:after="60"/>
    </w:pPr>
    <w:rPr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4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61A"/>
    <w:rPr>
      <w:lang w:val="de-D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61A"/>
    <w:rPr>
      <w:b/>
      <w:bCs/>
      <w:lang w:val="de-DE" w:eastAsia="en-US"/>
    </w:rPr>
  </w:style>
  <w:style w:type="paragraph" w:styleId="Poprawka">
    <w:name w:val="Revision"/>
    <w:hidden/>
    <w:uiPriority w:val="99"/>
    <w:semiHidden/>
    <w:rsid w:val="00EE107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0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oppitsch\Desktop\PL_Warsow_National_Theatre\0_TXB-Formatvorlage_20140715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4E2A-7CEB-4702-B24A-10E013B7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0_TXB-Formatvorlage_20140715</Template>
  <TotalTime>9</TotalTime>
  <Pages>17</Pages>
  <Words>2270</Words>
  <Characters>13620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Koppitsch Martin</dc:creator>
  <cp:keywords/>
  <cp:lastModifiedBy>Wioleta Boruc</cp:lastModifiedBy>
  <cp:revision>4</cp:revision>
  <cp:lastPrinted>2025-06-06T09:49:00Z</cp:lastPrinted>
  <dcterms:created xsi:type="dcterms:W3CDTF">2025-08-26T14:12:00Z</dcterms:created>
  <dcterms:modified xsi:type="dcterms:W3CDTF">2025-08-29T10:22:00Z</dcterms:modified>
</cp:coreProperties>
</file>